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rPr>
      </w:pPr>
      <w:r w:rsidRPr="00042321">
        <w:rPr>
          <w:rFonts w:ascii="Times" w:hAnsi="Times" w:cs="Times"/>
          <w:b/>
          <w:bCs/>
          <w:color w:val="000000"/>
        </w:rPr>
        <w:t>Task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r w:rsidRPr="00042321">
        <w:rPr>
          <w:rFonts w:ascii="Times" w:hAnsi="Times" w:cs="Times"/>
          <w:color w:val="000000"/>
        </w:rPr>
        <w:t>This online course package will be designed to support and enhance students’ learning of the English language and Canadian culture by preparing for the climate, culture and social mores of the country to which they are journeying.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  Interpersonal skills </w:t>
      </w:r>
      <w:r w:rsidRPr="00042321">
        <w:rPr>
          <w:rFonts w:ascii="Times" w:hAnsi="Times" w:cs="Times"/>
          <w:i/>
          <w:iCs/>
          <w:color w:val="000000"/>
        </w:rPr>
        <w:t xml:space="preserve">critical incidence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 Canadian greetings </w:t>
      </w:r>
      <w:r w:rsidRPr="00042321">
        <w:rPr>
          <w:rFonts w:ascii="Times" w:hAnsi="Times" w:cs="Times"/>
          <w:i/>
          <w:iCs/>
          <w:color w:val="000000"/>
        </w:rPr>
        <w:t xml:space="preserve">procedural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III. Food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IV. Climate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V. Recreation </w:t>
      </w:r>
      <w:r w:rsidRPr="00042321">
        <w:rPr>
          <w:rFonts w:ascii="Times" w:hAnsi="Times" w:cs="Times"/>
          <w:i/>
          <w:iCs/>
          <w:color w:val="000000"/>
        </w:rPr>
        <w:t>topic analysis</w:t>
      </w:r>
    </w:p>
    <w:p w:rsidR="00E36644" w:rsidRDefault="006C0BF6"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6C0BF6">
        <w:rPr>
          <w:rFonts w:ascii="Times" w:hAnsi="Times" w:cs="Times"/>
          <w:i/>
          <w:iCs/>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7pt;height:1.5pt" o:hrpct="0" o:hralign="center" o:hr="t">
            <v:imagedata r:id="rId4"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 Interpersonal skills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engages in online communication and attempts to build new relationships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7B212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Demonstrates ability to communicate with classmates by making a minimum of 3 individual postings and 3 replies to other’s postings in the online discussion forum. (</w:t>
      </w:r>
      <w:proofErr w:type="gramStart"/>
      <w:r w:rsidRPr="00042321">
        <w:rPr>
          <w:rFonts w:ascii="Times" w:hAnsi="Times" w:cs="Times"/>
          <w:color w:val="000000"/>
        </w:rPr>
        <w:t>interpersonal</w:t>
      </w:r>
      <w:proofErr w:type="gramEnd"/>
      <w:r>
        <w:rPr>
          <w:rFonts w:ascii="Times" w:hAnsi="Times" w:cs="Times"/>
          <w:color w:val="000000"/>
        </w:rPr>
        <w:t>-procedural</w:t>
      </w:r>
      <w:r w:rsidRPr="00042321">
        <w:rPr>
          <w:rFonts w:ascii="Times" w:hAnsi="Times" w:cs="Times"/>
          <w:color w:val="000000"/>
        </w:rPr>
        <w:t>/</w:t>
      </w:r>
      <w:r>
        <w:rPr>
          <w:rFonts w:ascii="Times" w:hAnsi="Times" w:cs="Times"/>
          <w:color w:val="000000"/>
        </w:rPr>
        <w:t>recall-</w:t>
      </w:r>
      <w:r w:rsidRPr="00042321">
        <w:rPr>
          <w:rFonts w:ascii="Times" w:hAnsi="Times" w:cs="Times"/>
          <w:color w:val="000000"/>
        </w:rPr>
        <w:t>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425F89"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Prior to taking the “Welcome to Canada” course students do not know anyone that they will be going to school with when they arrive in B.C. and as a result, experience anxiety related to isolation.  Throughout this introductory course, students will learn how interact with members of their cohort using an online discussion forum.  Students will practice logging into the forum website, reading and responding to each others posts, as well as writing, editing, and deleting personal posts.  These activities will provide students with opportunities to begin developing relationships prior to moving to Canada.  Knowing each other prior to relocating will encourage students to support each other and continue building relationships when they are all living and attending school in </w:t>
      </w:r>
      <w:proofErr w:type="gramStart"/>
      <w:r>
        <w:rPr>
          <w:rFonts w:ascii="Times" w:hAnsi="Times" w:cs="Times"/>
        </w:rPr>
        <w:t>B.C..</w:t>
      </w:r>
      <w:proofErr w:type="gramEnd"/>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4A0E02">
        <w:rPr>
          <w:rFonts w:ascii="Times" w:hAnsi="Times" w:cs="Times"/>
          <w:b/>
          <w:bCs/>
          <w:color w:val="000000"/>
        </w:rPr>
        <w:t>A) Introduction to the online discussion forum:</w:t>
      </w:r>
      <w:r>
        <w:rPr>
          <w:rFonts w:ascii="Times" w:hAnsi="Times" w:cs="Times"/>
          <w:bCs/>
          <w:color w:val="000000"/>
        </w:rPr>
        <w:t xml:space="preserve"> students will use a computer and the internet to complete this activity; 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2) Use unique student login to gain access to discussion site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3) View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4)  Practice</w:t>
      </w:r>
      <w:proofErr w:type="gramEnd"/>
      <w:r>
        <w:rPr>
          <w:rFonts w:ascii="Times" w:hAnsi="Times" w:cs="Times"/>
          <w:bCs/>
          <w:color w:val="000000"/>
        </w:rPr>
        <w:t xml:space="preserve"> posting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a. Enter discussion forum topic “Hello World”</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b.  Select and read posting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c. Complete the statement “Hello from ________” with the name of your home country and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post</w:t>
      </w:r>
      <w:proofErr w:type="gramEnd"/>
      <w:r>
        <w:rPr>
          <w:rFonts w:ascii="Times" w:hAnsi="Times" w:cs="Times"/>
          <w:bCs/>
          <w:color w:val="000000"/>
        </w:rPr>
        <w:t xml:space="preserve"> this as a reply to discussion forum topic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d.  Choose  ‘edit’ function to first change and then delete your entry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changes to the original message will appear on screen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e.  Choose ‘create a new topic’ function to create a new discussion topic containing the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completed</w:t>
      </w:r>
      <w:proofErr w:type="gramEnd"/>
      <w:r>
        <w:rPr>
          <w:rFonts w:ascii="Times" w:hAnsi="Times" w:cs="Times"/>
          <w:bCs/>
          <w:color w:val="000000"/>
        </w:rPr>
        <w:t xml:space="preserve">  “Hello from _______” statement.</w:t>
      </w:r>
    </w:p>
    <w:p w:rsidR="00E36644" w:rsidRPr="00E606B2"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E9535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
          <w:bCs/>
          <w:color w:val="000000"/>
        </w:rPr>
        <w:br/>
      </w:r>
      <w:r>
        <w:rPr>
          <w:rFonts w:ascii="Times" w:hAnsi="Times" w:cs="Times"/>
          <w:bCs/>
          <w:color w:val="000000"/>
        </w:rPr>
        <w:t>Students will view a subtitled introductory video explaining what they should expect from the “Welcome to Canada” course, how to access the SIDES website, where and how to sign in using their unique student logins, and where to locate the “Using the Discussion Forum” video tutorial.</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Generative Strategy: </w:t>
      </w:r>
    </w:p>
    <w:p w:rsidR="00E36644" w:rsidRPr="008C04EF"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After viewing the tutorial video students will practice reading, replying to, composing, editing, and deleting a posting within the “Hello World” online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6119C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Creating a personal posting in the “Hello World” discussion forum will illustrate successful learning.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Pr="0078599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Pr>
          <w:rFonts w:ascii="Times" w:hAnsi="Times" w:cs="Times"/>
          <w:bCs/>
        </w:rPr>
        <w:t xml:space="preserve">Students will complete the following statement: “Hello from _________” with the name of </w:t>
      </w:r>
      <w:proofErr w:type="gramStart"/>
      <w:r>
        <w:rPr>
          <w:rFonts w:ascii="Times" w:hAnsi="Times" w:cs="Times"/>
          <w:bCs/>
        </w:rPr>
        <w:t>their</w:t>
      </w:r>
      <w:proofErr w:type="gramEnd"/>
      <w:r>
        <w:rPr>
          <w:rFonts w:ascii="Times" w:hAnsi="Times" w:cs="Times"/>
          <w:bCs/>
        </w:rPr>
        <w:t xml:space="preserve"> home country and post it as a new topic within the “Hello World” online forum discussion.</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74712B" w:rsidRDefault="006C0BF6"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6C0BF6">
        <w:rPr>
          <w:rFonts w:ascii="Times" w:hAnsi="Times" w:cs="Times"/>
          <w:color w:val="18376A"/>
        </w:rPr>
        <w:pict>
          <v:shape id="_x0000_i1026" type="#_x0000_t75" style="width:467.85pt;height:1.5pt" o:hrpct="0" o:hralign="center" o:hr="t">
            <v:imagedata r:id="rId5"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 Canadian greetings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able to meet people and introduce oneself in Canada. </w:t>
      </w:r>
      <w:r>
        <w:rPr>
          <w:rFonts w:ascii="Times" w:hAnsi="Times" w:cs="Times"/>
          <w:color w:val="000000"/>
        </w:rPr>
        <w:br/>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Objective</w:t>
      </w:r>
      <w:r w:rsidRPr="00B42F19">
        <w:rPr>
          <w:rFonts w:ascii="Times" w:hAnsi="Times" w:cs="Times"/>
          <w:b/>
          <w:bCs/>
        </w:rPr>
        <w:t xml:space="preserve">: </w:t>
      </w:r>
      <w:ins w:id="0" w:author="S Wilson" w:date="2011-01-15T12:03:00Z">
        <w:r w:rsidR="00393481">
          <w:rPr>
            <w:rFonts w:ascii="Times" w:hAnsi="Times"/>
            <w:color w:val="000000"/>
          </w:rPr>
          <w:t>Composes a personal introduction including name, age, grade, and favourite pastime.</w:t>
        </w:r>
        <w:r w:rsidR="00393481" w:rsidRPr="0036282A">
          <w:rPr>
            <w:rFonts w:ascii="Times" w:hAnsi="Times"/>
            <w:color w:val="000000"/>
          </w:rPr>
          <w:br/>
        </w:r>
      </w:ins>
      <w:del w:id="1" w:author="S Wilson" w:date="2011-01-15T12:03:00Z">
        <w:r w:rsidR="00B42F19" w:rsidRPr="00B42F19" w:rsidDel="00393481">
          <w:rPr>
            <w:rFonts w:ascii="Times" w:hAnsi="Times"/>
          </w:rPr>
          <w:delText>Composes a paragraph, including a dialogue discussing how to greet an individual in Canada</w:delText>
        </w:r>
      </w:del>
      <w:r w:rsidR="00B42F19" w:rsidRPr="00B42F19">
        <w:rPr>
          <w:rFonts w:ascii="Times" w:hAnsi="Times" w:cs="Times"/>
        </w:rPr>
        <w:t xml:space="preserve"> </w:t>
      </w:r>
      <w:r w:rsidRPr="00B42F19">
        <w:rPr>
          <w:rFonts w:ascii="Times" w:hAnsi="Times" w:cs="Times"/>
        </w:rPr>
        <w:t>(</w:t>
      </w:r>
      <w:proofErr w:type="gramStart"/>
      <w:r w:rsidRPr="00B42F19">
        <w:rPr>
          <w:rFonts w:ascii="Times" w:hAnsi="Times" w:cs="Times"/>
        </w:rPr>
        <w:t>procedure</w:t>
      </w:r>
      <w:proofErr w:type="gramEnd"/>
      <w:r w:rsidRPr="00042321">
        <w:rPr>
          <w:rFonts w:ascii="Times" w:hAnsi="Times" w:cs="Times"/>
          <w:color w:val="000000"/>
        </w:rPr>
        <w:t>/recall-application)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i/>
          <w:color w:val="000000"/>
        </w:rPr>
      </w:pPr>
      <w:r w:rsidRPr="004A0E02">
        <w:rPr>
          <w:rFonts w:ascii="Times" w:hAnsi="Times" w:cs="Times"/>
          <w:b/>
          <w:bCs/>
          <w:color w:val="000000"/>
        </w:rPr>
        <w:t xml:space="preserve">A) </w:t>
      </w:r>
      <w:r>
        <w:rPr>
          <w:rFonts w:ascii="Times" w:hAnsi="Times" w:cs="Times"/>
          <w:b/>
          <w:bCs/>
          <w:color w:val="000000"/>
        </w:rPr>
        <w:t>Making personal introductions in the online discussion forum:</w:t>
      </w:r>
      <w:r>
        <w:rPr>
          <w:rFonts w:ascii="Times" w:hAnsi="Times" w:cs="Times"/>
          <w:bCs/>
          <w:color w:val="000000"/>
        </w:rPr>
        <w:t xml:space="preserve"> students will use a computer and the internet to complete this activity; </w:t>
      </w:r>
      <w:r w:rsidRPr="00E764DD">
        <w:rPr>
          <w:rFonts w:ascii="Times" w:hAnsi="Times" w:cs="Times"/>
          <w:bCs/>
          <w:i/>
          <w:color w:val="000000"/>
        </w:rPr>
        <w:t>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2) Use unique student login to gain access to discussion site</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w:t>
      </w:r>
      <w:r w:rsidRPr="00F54285">
        <w:rPr>
          <w:rFonts w:ascii="Times" w:hAnsi="Times" w:cs="Times"/>
          <w:bCs/>
          <w:color w:val="000000"/>
        </w:rPr>
        <w:t>“Composing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3) View “Composing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proofErr w:type="gramStart"/>
      <w:r w:rsidRPr="00F54285">
        <w:rPr>
          <w:rFonts w:ascii="Times" w:hAnsi="Times" w:cs="Times"/>
          <w:bCs/>
          <w:color w:val="000000"/>
        </w:rPr>
        <w:t>4)  Practice</w:t>
      </w:r>
      <w:proofErr w:type="gramEnd"/>
      <w:r w:rsidRPr="00F54285">
        <w:rPr>
          <w:rFonts w:ascii="Times" w:hAnsi="Times" w:cs="Times"/>
          <w:bCs/>
          <w:color w:val="000000"/>
        </w:rPr>
        <w:t xml:space="preserve"> composing a personal introduction</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 xml:space="preserve">     a. </w:t>
      </w:r>
      <w:proofErr w:type="gramStart"/>
      <w:r w:rsidRPr="00F54285">
        <w:rPr>
          <w:rFonts w:ascii="Times" w:hAnsi="Times" w:cs="Times"/>
          <w:bCs/>
          <w:color w:val="000000"/>
        </w:rPr>
        <w:t>complete</w:t>
      </w:r>
      <w:proofErr w:type="gramEnd"/>
      <w:r w:rsidRPr="00F54285">
        <w:rPr>
          <w:rFonts w:ascii="Times" w:hAnsi="Times" w:cs="Times"/>
          <w:bCs/>
          <w:color w:val="000000"/>
        </w:rPr>
        <w:t xml:space="preserve"> fill-in-the blank practice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i/>
          <w:color w:val="000000"/>
        </w:rPr>
        <w:t xml:space="preserve">     </w:t>
      </w:r>
      <w:r>
        <w:rPr>
          <w:rFonts w:ascii="Times" w:hAnsi="Times" w:cs="Times"/>
          <w:bCs/>
          <w:color w:val="000000"/>
        </w:rPr>
        <w:t xml:space="preserve">Visual cue: A visual confirmation of successful completion of the activity will appear </w:t>
      </w:r>
    </w:p>
    <w:p w:rsidR="00E36644" w:rsidRPr="007B473A"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onscreen</w:t>
      </w:r>
      <w:proofErr w:type="gramEnd"/>
      <w:r>
        <w:rPr>
          <w:rFonts w:ascii="Times" w:hAnsi="Times" w:cs="Times"/>
          <w:bCs/>
          <w:color w:val="000000"/>
        </w:rPr>
        <w: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76363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Students will view a video illustrating to individuals preparing personal introductions,</w:t>
      </w:r>
      <w:r w:rsidRPr="00DA00A2">
        <w:rPr>
          <w:rFonts w:ascii="Times" w:hAnsi="Times" w:cs="Times"/>
          <w:bCs/>
          <w:color w:val="000000"/>
        </w:rPr>
        <w:t xml:space="preserve"> </w:t>
      </w:r>
      <w:r>
        <w:rPr>
          <w:rFonts w:ascii="Times" w:hAnsi="Times" w:cs="Times"/>
          <w:bCs/>
          <w:color w:val="000000"/>
        </w:rPr>
        <w:t>including name, age, grade level, and favourite pastime, to post in an online discussion forum.  The video will include English subtitles to reduce cognitive load and support recognition of the language being used.</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042321">
        <w:rPr>
          <w:rFonts w:ascii="Times" w:hAnsi="Times" w:cs="Times"/>
          <w:b/>
          <w:bCs/>
          <w:color w:val="000000"/>
        </w:rPr>
        <w:t xml:space="preserve">Generative Strategy: </w:t>
      </w:r>
      <w:r w:rsidRPr="00B32D5B">
        <w:rPr>
          <w:rFonts w:ascii="Times" w:hAnsi="Times" w:cs="Times"/>
          <w:bCs/>
        </w:rPr>
        <w:t xml:space="preserve">Students will </w:t>
      </w:r>
      <w:r>
        <w:rPr>
          <w:rFonts w:ascii="Times" w:hAnsi="Times" w:cs="Times"/>
          <w:bCs/>
        </w:rPr>
        <w:t xml:space="preserve">choose appropriate responses using a word bank, translator, and/or dictionary to fill in the blanks of a </w:t>
      </w:r>
      <w:r w:rsidRPr="00B32D5B">
        <w:rPr>
          <w:rFonts w:ascii="Times" w:hAnsi="Times" w:cs="Times"/>
          <w:bCs/>
        </w:rPr>
        <w:t>typical</w:t>
      </w:r>
      <w:r>
        <w:rPr>
          <w:rFonts w:ascii="Times" w:hAnsi="Times" w:cs="Times"/>
          <w:bCs/>
        </w:rPr>
        <w:t xml:space="preserve"> personal</w:t>
      </w:r>
      <w:r w:rsidRPr="00B32D5B">
        <w:rPr>
          <w:rFonts w:ascii="Times" w:hAnsi="Times" w:cs="Times"/>
          <w:bCs/>
        </w:rPr>
        <w:t xml:space="preserve"> </w:t>
      </w:r>
      <w:r>
        <w:rPr>
          <w:rFonts w:ascii="Times" w:hAnsi="Times" w:cs="Times"/>
          <w:bCs/>
        </w:rPr>
        <w:t>introduction, including name, age, grade level, and their favourite pastime.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Pre-test Items:</w:t>
      </w:r>
      <w:r>
        <w:rPr>
          <w:rFonts w:ascii="Times" w:hAnsi="Times" w:cs="Times"/>
          <w:bCs/>
          <w:color w:val="000000"/>
        </w:rPr>
        <w:t xml:space="preserve"> Students will compose a personal introduction including their name, age, grade level and favourite pastime.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sidRPr="00DA00A2">
        <w:rPr>
          <w:rFonts w:ascii="Times" w:hAnsi="Times" w:cs="Times"/>
          <w:bCs/>
          <w:color w:val="000000"/>
        </w:rPr>
        <w:t xml:space="preserve"> </w:t>
      </w:r>
      <w:r>
        <w:rPr>
          <w:rFonts w:ascii="Times" w:hAnsi="Times" w:cs="Times"/>
          <w:bCs/>
          <w:color w:val="000000"/>
        </w:rPr>
        <w:t>Students will compose a personal introduction including their name, age, grade level and favourite pastime and post it to the online discussion under the discussion “Personal Introductions”.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6C0BF6"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6C0BF6">
        <w:rPr>
          <w:rFonts w:ascii="Times" w:hAnsi="Times" w:cs="Times"/>
          <w:b/>
          <w:bCs/>
          <w:color w:val="000000"/>
        </w:rPr>
        <w:pict>
          <v:shape id="_x0000_i1027" type="#_x0000_t75" style="width:467.85pt;height:1.5pt" o:hrpct="0" o:hralign="center" o:hr="t">
            <v:imagedata r:id="rId6"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III. Climate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Strong"/>
        </w:rPr>
      </w:pPr>
      <w:r w:rsidRPr="00042321">
        <w:rPr>
          <w:rStyle w:val="Strong"/>
          <w:rFonts w:ascii="Times" w:hAnsi="Times"/>
        </w:rPr>
        <w:t xml:space="preserve">General purpose: </w:t>
      </w:r>
      <w:r w:rsidRPr="00042321">
        <w:rPr>
          <w:rFonts w:ascii="Times" w:hAnsi="Times"/>
        </w:rPr>
        <w:t xml:space="preserve">To be prepared for the types of weather one encounters on Vancouver Island </w:t>
      </w:r>
      <w:r w:rsidRPr="00042321">
        <w:rPr>
          <w:rFonts w:ascii="Times" w:hAnsi="Times"/>
        </w:rPr>
        <w:br/>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sidRPr="00042321">
        <w:rPr>
          <w:rStyle w:val="Strong"/>
          <w:rFonts w:ascii="Times" w:hAnsi="Times"/>
        </w:rPr>
        <w:t xml:space="preserve">Objective: </w:t>
      </w:r>
      <w:r w:rsidRPr="00042321">
        <w:rPr>
          <w:rFonts w:ascii="Times" w:hAnsi="Times"/>
        </w:rPr>
        <w:t xml:space="preserve">Identifies weather conditions for each of the 4 seasons on Vancouver Island and recalls average seasonal temperatures and precipitation </w:t>
      </w:r>
      <w:r w:rsidRPr="00042321">
        <w:rPr>
          <w:rFonts w:ascii="Times" w:hAnsi="Times"/>
        </w:rPr>
        <w:br/>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Pr>
          <w:rFonts w:ascii="Times" w:hAnsi="Times"/>
          <w:b/>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proofErr w:type="spellStart"/>
      <w:r w:rsidRPr="00042321">
        <w:rPr>
          <w:rFonts w:ascii="Times" w:hAnsi="Times"/>
        </w:rPr>
        <w:t>i</w:t>
      </w:r>
      <w:proofErr w:type="spellEnd"/>
      <w:r w:rsidRPr="00042321">
        <w:rPr>
          <w:rFonts w:ascii="Times" w:hAnsi="Times"/>
        </w:rPr>
        <w:t>. Conten</w:t>
      </w:r>
      <w:r>
        <w:rPr>
          <w:rFonts w:ascii="Times" w:hAnsi="Times"/>
        </w:rPr>
        <w:t>t structure: concept-recall/application</w:t>
      </w:r>
      <w:r w:rsidRPr="00042321">
        <w:rPr>
          <w:rFonts w:ascii="Times" w:hAnsi="Times"/>
        </w:rPr>
        <w:t xml:space="preserve"> </w:t>
      </w:r>
      <w:r w:rsidRPr="00042321">
        <w:rPr>
          <w:rFonts w:ascii="Times" w:hAnsi="Times"/>
        </w:rPr>
        <w:br/>
        <w:t xml:space="preserve">ii. Identify categories: </w:t>
      </w:r>
      <w:r w:rsidRPr="00042321">
        <w:rPr>
          <w:rFonts w:ascii="Times" w:hAnsi="Times"/>
        </w:rPr>
        <w:br/>
      </w:r>
      <w:proofErr w:type="gramStart"/>
      <w:r>
        <w:rPr>
          <w:rFonts w:ascii="Times" w:hAnsi="Times"/>
        </w:rPr>
        <w:t xml:space="preserve">    A</w:t>
      </w:r>
      <w:proofErr w:type="gramEnd"/>
      <w:r>
        <w:rPr>
          <w:rFonts w:ascii="Times" w:hAnsi="Times"/>
        </w:rPr>
        <w:t>. T</w:t>
      </w:r>
      <w:r w:rsidRPr="00042321">
        <w:rPr>
          <w:rFonts w:ascii="Times" w:hAnsi="Times"/>
        </w:rPr>
        <w:t xml:space="preserve">ypes of weather conditions that occur on Vancouver Island </w:t>
      </w:r>
      <w:r w:rsidRPr="00042321">
        <w:rPr>
          <w:rFonts w:ascii="Times" w:hAnsi="Times"/>
        </w:rPr>
        <w:br/>
      </w:r>
      <w:r>
        <w:rPr>
          <w:rFonts w:ascii="Times" w:hAnsi="Times"/>
        </w:rPr>
        <w:t xml:space="preserve">    B. T</w:t>
      </w:r>
      <w:r w:rsidRPr="00042321">
        <w:rPr>
          <w:rFonts w:ascii="Times" w:hAnsi="Times"/>
        </w:rPr>
        <w:t xml:space="preserve">he twelve month calendar is divided into four different seasons </w:t>
      </w:r>
      <w:r w:rsidRPr="00042321">
        <w:rPr>
          <w:rFonts w:ascii="Times" w:hAnsi="Times"/>
        </w:rPr>
        <w:br/>
      </w:r>
      <w:proofErr w:type="gramStart"/>
      <w:r>
        <w:rPr>
          <w:rFonts w:ascii="Times" w:hAnsi="Times"/>
        </w:rPr>
        <w:t xml:space="preserve">    C</w:t>
      </w:r>
      <w:proofErr w:type="gramEnd"/>
      <w:r>
        <w:rPr>
          <w:rFonts w:ascii="Times" w:hAnsi="Times"/>
        </w:rPr>
        <w:t>. T</w:t>
      </w:r>
      <w:r w:rsidRPr="00042321">
        <w:rPr>
          <w:rFonts w:ascii="Times" w:hAnsi="Times"/>
        </w:rPr>
        <w:t>ypes of expected weather conditions for summer, fall/autumn, winter, &amp; sprin</w:t>
      </w:r>
      <w:r>
        <w:rPr>
          <w:rFonts w:ascii="Times" w:hAnsi="Times"/>
        </w:rPr>
        <w:t xml:space="preserve">g </w:t>
      </w:r>
      <w:r>
        <w:rPr>
          <w:rFonts w:ascii="Times" w:hAnsi="Times"/>
        </w:rPr>
        <w:br/>
        <w:t xml:space="preserve">iii. Define categories: </w:t>
      </w:r>
      <w:r>
        <w:rPr>
          <w:rFonts w:ascii="Times" w:hAnsi="Times"/>
        </w:rPr>
        <w:br/>
        <w:t>A. t</w:t>
      </w:r>
      <w:r w:rsidRPr="00042321">
        <w:rPr>
          <w:rFonts w:ascii="Times" w:hAnsi="Times"/>
        </w:rPr>
        <w:t xml:space="preserve">ypes of weather conditions that occur on Vancouver Island </w:t>
      </w:r>
      <w:r w:rsidRPr="00042321">
        <w:rPr>
          <w:rFonts w:ascii="Times" w:hAnsi="Times"/>
        </w:rPr>
        <w:br/>
      </w:r>
      <w:proofErr w:type="gramStart"/>
      <w:r>
        <w:rPr>
          <w:rFonts w:ascii="Times" w:hAnsi="Times"/>
        </w:rPr>
        <w:t xml:space="preserve">     </w:t>
      </w:r>
      <w:r w:rsidRPr="00042321">
        <w:rPr>
          <w:rFonts w:ascii="Times" w:hAnsi="Times"/>
        </w:rPr>
        <w:t>1</w:t>
      </w:r>
      <w:proofErr w:type="gramEnd"/>
      <w:r w:rsidRPr="00042321">
        <w:rPr>
          <w:rFonts w:ascii="Times" w:hAnsi="Times"/>
        </w:rPr>
        <w:t xml:space="preserve">. Rain </w:t>
      </w:r>
      <w:r w:rsidRPr="00042321">
        <w:rPr>
          <w:rFonts w:ascii="Times" w:hAnsi="Times"/>
        </w:rPr>
        <w:br/>
      </w:r>
      <w:proofErr w:type="gramStart"/>
      <w:r>
        <w:rPr>
          <w:rFonts w:ascii="Times" w:hAnsi="Times"/>
        </w:rPr>
        <w:t xml:space="preserve">     </w:t>
      </w:r>
      <w:r w:rsidRPr="00042321">
        <w:rPr>
          <w:rFonts w:ascii="Times" w:hAnsi="Times"/>
        </w:rPr>
        <w:t>2</w:t>
      </w:r>
      <w:proofErr w:type="gramEnd"/>
      <w:r w:rsidRPr="00042321">
        <w:rPr>
          <w:rFonts w:ascii="Times" w:hAnsi="Times"/>
        </w:rPr>
        <w:t xml:space="preserve">. Snow </w:t>
      </w:r>
      <w:r w:rsidRPr="00042321">
        <w:rPr>
          <w:rFonts w:ascii="Times" w:hAnsi="Times"/>
        </w:rPr>
        <w:br/>
      </w:r>
      <w:proofErr w:type="gramStart"/>
      <w:r>
        <w:rPr>
          <w:rFonts w:ascii="Times" w:hAnsi="Times"/>
        </w:rPr>
        <w:t xml:space="preserve">     </w:t>
      </w:r>
      <w:r w:rsidRPr="00042321">
        <w:rPr>
          <w:rFonts w:ascii="Times" w:hAnsi="Times"/>
        </w:rPr>
        <w:t>3</w:t>
      </w:r>
      <w:proofErr w:type="gramEnd"/>
      <w:r w:rsidRPr="00042321">
        <w:rPr>
          <w:rFonts w:ascii="Times" w:hAnsi="Times"/>
        </w:rPr>
        <w:t xml:space="preserve">. Sunshine </w:t>
      </w:r>
      <w:r w:rsidRPr="00042321">
        <w:rPr>
          <w:rFonts w:ascii="Times" w:hAnsi="Times"/>
        </w:rPr>
        <w:br/>
      </w:r>
      <w:proofErr w:type="gramStart"/>
      <w:r>
        <w:rPr>
          <w:rFonts w:ascii="Times" w:hAnsi="Times"/>
        </w:rPr>
        <w:t xml:space="preserve">     </w:t>
      </w:r>
      <w:r w:rsidRPr="00042321">
        <w:rPr>
          <w:rFonts w:ascii="Times" w:hAnsi="Times"/>
        </w:rPr>
        <w:t>4</w:t>
      </w:r>
      <w:proofErr w:type="gramEnd"/>
      <w:r w:rsidRPr="00042321">
        <w:rPr>
          <w:rFonts w:ascii="Times" w:hAnsi="Times"/>
        </w:rPr>
        <w:t xml:space="preserve">. Wind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5. </w:t>
      </w:r>
      <w:proofErr w:type="gramStart"/>
      <w:r>
        <w:rPr>
          <w:rFonts w:ascii="Times" w:hAnsi="Times"/>
        </w:rPr>
        <w:t>fog</w:t>
      </w:r>
      <w:proofErr w:type="gramEnd"/>
      <w:r>
        <w:rPr>
          <w:rFonts w:ascii="Times" w:hAnsi="Times"/>
        </w:rPr>
        <w:br/>
        <w:t>B. t</w:t>
      </w:r>
      <w:r w:rsidRPr="00042321">
        <w:rPr>
          <w:rFonts w:ascii="Times" w:hAnsi="Times"/>
        </w:rPr>
        <w:t>he twelve month calendar is divided into f</w:t>
      </w:r>
      <w:r>
        <w:rPr>
          <w:rFonts w:ascii="Times" w:hAnsi="Times"/>
        </w:rPr>
        <w:t>our different seasons.</w:t>
      </w:r>
      <w:r w:rsidRPr="00042321">
        <w:rPr>
          <w:rFonts w:ascii="Times" w:hAnsi="Times"/>
        </w:rPr>
        <w:br/>
      </w:r>
      <w:r>
        <w:rPr>
          <w:rFonts w:ascii="Times" w:hAnsi="Times"/>
        </w:rPr>
        <w:t xml:space="preserve">     1. W</w:t>
      </w:r>
      <w:r w:rsidRPr="00042321">
        <w:rPr>
          <w:rFonts w:ascii="Times" w:hAnsi="Times"/>
        </w:rPr>
        <w:t xml:space="preserve">inter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onths include: January, February, March</w:t>
      </w:r>
      <w:r>
        <w:rPr>
          <w:rFonts w:ascii="Times" w:hAnsi="Times"/>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2. S</w:t>
      </w:r>
      <w:r w:rsidRPr="00042321">
        <w:rPr>
          <w:rFonts w:ascii="Times" w:hAnsi="Times"/>
        </w:rPr>
        <w:t xml:space="preserve">pring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onths include: April, May, June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3. S</w:t>
      </w:r>
      <w:r w:rsidRPr="00042321">
        <w:rPr>
          <w:rFonts w:ascii="Times" w:hAnsi="Times"/>
        </w:rPr>
        <w:t xml:space="preserve">ummer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 xml:space="preserve">onths include: July, August, September </w:t>
      </w:r>
      <w:r w:rsidRPr="00042321">
        <w:rPr>
          <w:rFonts w:ascii="Times" w:hAnsi="Times"/>
        </w:rPr>
        <w:br/>
      </w:r>
      <w:r>
        <w:rPr>
          <w:rFonts w:ascii="Times" w:hAnsi="Times"/>
        </w:rPr>
        <w:t xml:space="preserve">     4. F</w:t>
      </w:r>
      <w:r w:rsidRPr="00042321">
        <w:rPr>
          <w:rFonts w:ascii="Times" w:hAnsi="Times"/>
        </w:rPr>
        <w:t xml:space="preserve">all/autumn </w:t>
      </w:r>
      <w:r w:rsidRPr="00042321">
        <w:rPr>
          <w:rFonts w:ascii="Times" w:hAnsi="Times"/>
        </w:rPr>
        <w:br/>
      </w:r>
      <w:proofErr w:type="gramStart"/>
      <w:r>
        <w:rPr>
          <w:rFonts w:ascii="Times" w:hAnsi="Times"/>
        </w:rPr>
        <w:t xml:space="preserve">         </w:t>
      </w:r>
      <w:r w:rsidRPr="00042321">
        <w:rPr>
          <w:rFonts w:ascii="Times" w:hAnsi="Times"/>
        </w:rPr>
        <w:t>a</w:t>
      </w:r>
      <w:proofErr w:type="gramEnd"/>
      <w:r>
        <w:rPr>
          <w:rFonts w:ascii="Times" w:hAnsi="Times"/>
        </w:rPr>
        <w:t>. M</w:t>
      </w:r>
      <w:r w:rsidRPr="00042321">
        <w:rPr>
          <w:rFonts w:ascii="Times" w:hAnsi="Times"/>
        </w:rPr>
        <w:t>onths include:, O</w:t>
      </w:r>
      <w:r>
        <w:rPr>
          <w:rFonts w:ascii="Times" w:hAnsi="Times"/>
        </w:rPr>
        <w:t xml:space="preserve">ctober, November, December </w:t>
      </w:r>
      <w:r>
        <w:rPr>
          <w:rFonts w:ascii="Times" w:hAnsi="Times"/>
        </w:rPr>
        <w:br/>
        <w:t>C. T</w:t>
      </w:r>
      <w:r w:rsidRPr="00042321">
        <w:rPr>
          <w:rFonts w:ascii="Times" w:hAnsi="Times"/>
        </w:rPr>
        <w:t xml:space="preserve">ypes of expected weather conditions for summer, fall/autumn, winter, &amp; spring </w:t>
      </w:r>
      <w:r w:rsidRPr="00042321">
        <w:rPr>
          <w:rFonts w:ascii="Times" w:hAnsi="Times"/>
        </w:rPr>
        <w:br/>
      </w:r>
      <w:r>
        <w:rPr>
          <w:rFonts w:ascii="Times" w:hAnsi="Times"/>
        </w:rPr>
        <w:t xml:space="preserve">     1. </w:t>
      </w:r>
      <w:r w:rsidRPr="00042321">
        <w:rPr>
          <w:rFonts w:ascii="Times" w:hAnsi="Times"/>
        </w:rPr>
        <w:t xml:space="preserve">Winter: </w:t>
      </w:r>
      <w:r w:rsidRPr="00042321">
        <w:rPr>
          <w:rFonts w:ascii="Times" w:hAnsi="Times"/>
        </w:rPr>
        <w:br/>
      </w:r>
      <w:proofErr w:type="gramStart"/>
      <w:r>
        <w:rPr>
          <w:rFonts w:ascii="Times" w:hAnsi="Times"/>
        </w:rPr>
        <w:t xml:space="preserve">          a</w:t>
      </w:r>
      <w:proofErr w:type="gramEnd"/>
      <w:r>
        <w:rPr>
          <w:rFonts w:ascii="Times" w:hAnsi="Times"/>
        </w:rPr>
        <w:t>. Typical weather conditions: t</w:t>
      </w:r>
      <w:r w:rsidRPr="00042321">
        <w:rPr>
          <w:rFonts w:ascii="Times" w:hAnsi="Times"/>
        </w:rPr>
        <w:t xml:space="preserve">emperate weather consisting of mostly rain, with the chance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of</w:t>
      </w:r>
      <w:proofErr w:type="gramEnd"/>
      <w:r w:rsidRPr="00042321">
        <w:rPr>
          <w:rFonts w:ascii="Times" w:hAnsi="Times"/>
        </w:rPr>
        <w:t xml:space="preserve"> </w:t>
      </w:r>
      <w:r>
        <w:rPr>
          <w:rFonts w:ascii="Times" w:hAnsi="Times"/>
        </w:rPr>
        <w:t xml:space="preserve"> </w:t>
      </w:r>
      <w:r w:rsidRPr="00042321">
        <w:rPr>
          <w:rFonts w:ascii="Times" w:hAnsi="Times"/>
        </w:rPr>
        <w:t>falling snow, which usually melts within a day or two</w:t>
      </w:r>
      <w:r w:rsidRPr="00042321">
        <w:rPr>
          <w:rFonts w:ascii="Times" w:hAnsi="Times"/>
        </w:rPr>
        <w:br/>
      </w:r>
      <w:r>
        <w:rPr>
          <w:rFonts w:ascii="Times" w:hAnsi="Times"/>
        </w:rPr>
        <w:t xml:space="preserve">          b. Months included: </w:t>
      </w:r>
      <w:r w:rsidRPr="00042321">
        <w:rPr>
          <w:rFonts w:ascii="Times" w:hAnsi="Times"/>
        </w:rPr>
        <w:t xml:space="preserve">January February March </w:t>
      </w:r>
      <w:r w:rsidRPr="00042321">
        <w:rPr>
          <w:rFonts w:ascii="Times" w:hAnsi="Times"/>
        </w:rPr>
        <w:br/>
      </w:r>
      <w:r>
        <w:rPr>
          <w:rFonts w:ascii="Times" w:hAnsi="Times"/>
        </w:rPr>
        <w:t xml:space="preserve">          c. A</w:t>
      </w:r>
      <w:r w:rsidRPr="00042321">
        <w:rPr>
          <w:rFonts w:ascii="Times" w:hAnsi="Times"/>
        </w:rPr>
        <w:t>verage</w:t>
      </w:r>
      <w:r>
        <w:rPr>
          <w:rFonts w:ascii="Times" w:hAnsi="Times"/>
        </w:rPr>
        <w:t xml:space="preserve"> temperature °C: 7.0 10.6 8.6 </w:t>
      </w:r>
      <w:r>
        <w:rPr>
          <w:rFonts w:ascii="Times" w:hAnsi="Times"/>
        </w:rPr>
        <w:br/>
        <w:t xml:space="preserve">          d. A</w:t>
      </w:r>
      <w:r w:rsidRPr="00042321">
        <w:rPr>
          <w:rFonts w:ascii="Times" w:hAnsi="Times"/>
        </w:rPr>
        <w:t>verage preci</w:t>
      </w:r>
      <w:r>
        <w:rPr>
          <w:rFonts w:ascii="Times" w:hAnsi="Times"/>
        </w:rPr>
        <w:t xml:space="preserve">pitation (mm): 94.3 71.7 46.5 </w:t>
      </w:r>
      <w:r>
        <w:rPr>
          <w:rFonts w:ascii="Times" w:hAnsi="Times"/>
        </w:rPr>
        <w:br/>
        <w:t xml:space="preserve">          e. A</w:t>
      </w:r>
      <w:r w:rsidRPr="00042321">
        <w:rPr>
          <w:rFonts w:ascii="Times" w:hAnsi="Times"/>
        </w:rPr>
        <w:t>verage</w:t>
      </w:r>
      <w:r>
        <w:rPr>
          <w:rFonts w:ascii="Times" w:hAnsi="Times"/>
        </w:rPr>
        <w:t xml:space="preserve"> sunshine (hours): 78 102 150 </w:t>
      </w:r>
      <w:r>
        <w:rPr>
          <w:rFonts w:ascii="Times" w:hAnsi="Times"/>
        </w:rPr>
        <w:br/>
        <w:t xml:space="preserve">      2. </w:t>
      </w:r>
      <w:r w:rsidRPr="00042321">
        <w:rPr>
          <w:rFonts w:ascii="Times" w:hAnsi="Times"/>
        </w:rPr>
        <w:t xml:space="preserve">Spring: </w:t>
      </w:r>
      <w:r w:rsidRPr="00042321">
        <w:rPr>
          <w:rFonts w:ascii="Times" w:hAnsi="Times"/>
        </w:rPr>
        <w:br/>
      </w:r>
      <w:proofErr w:type="gramStart"/>
      <w:r>
        <w:rPr>
          <w:rFonts w:ascii="Times" w:hAnsi="Times"/>
        </w:rPr>
        <w:t xml:space="preserve">          a</w:t>
      </w:r>
      <w:proofErr w:type="gramEnd"/>
      <w:r>
        <w:rPr>
          <w:rFonts w:ascii="Times" w:hAnsi="Times"/>
        </w:rPr>
        <w:t xml:space="preserve">.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 April May June </w:t>
      </w:r>
      <w:r>
        <w:rPr>
          <w:rFonts w:ascii="Times" w:hAnsi="Times"/>
        </w:rPr>
        <w:br/>
        <w:t xml:space="preserve">          c. A</w:t>
      </w:r>
      <w:r w:rsidRPr="00042321">
        <w:rPr>
          <w:rFonts w:ascii="Times" w:hAnsi="Times"/>
        </w:rPr>
        <w:t>verage t</w:t>
      </w:r>
      <w:r>
        <w:rPr>
          <w:rFonts w:ascii="Times" w:hAnsi="Times"/>
        </w:rPr>
        <w:t xml:space="preserve">emperature °C: 13.1 15.9 17.9 </w:t>
      </w:r>
      <w:r>
        <w:rPr>
          <w:rFonts w:ascii="Times" w:hAnsi="Times"/>
        </w:rPr>
        <w:br/>
        <w:t xml:space="preserve">          d. A</w:t>
      </w:r>
      <w:r w:rsidRPr="00042321">
        <w:rPr>
          <w:rFonts w:ascii="Times" w:hAnsi="Times"/>
        </w:rPr>
        <w:t>verage preci</w:t>
      </w:r>
      <w:r>
        <w:rPr>
          <w:rFonts w:ascii="Times" w:hAnsi="Times"/>
        </w:rPr>
        <w:t xml:space="preserve">pitation (mm): 28.5 25.8 20.7 </w:t>
      </w:r>
      <w:r>
        <w:rPr>
          <w:rFonts w:ascii="Times" w:hAnsi="Times"/>
        </w:rPr>
        <w:br/>
        <w:t xml:space="preserve">          e. A</w:t>
      </w:r>
      <w:r w:rsidRPr="00042321">
        <w:rPr>
          <w:rFonts w:ascii="Times" w:hAnsi="Times"/>
        </w:rPr>
        <w:t>verage</w:t>
      </w:r>
      <w:r>
        <w:rPr>
          <w:rFonts w:ascii="Times" w:hAnsi="Times"/>
        </w:rPr>
        <w:t xml:space="preserve"> sunshine (hours): 205 267 271 </w:t>
      </w:r>
      <w:r w:rsidRPr="00042321">
        <w:rPr>
          <w:rFonts w:ascii="Times" w:hAnsi="Times"/>
        </w:rPr>
        <w:br/>
      </w:r>
      <w:r>
        <w:rPr>
          <w:rFonts w:ascii="Times" w:hAnsi="Times"/>
        </w:rPr>
        <w:t xml:space="preserve">      3. </w:t>
      </w:r>
      <w:r w:rsidRPr="00042321">
        <w:rPr>
          <w:rFonts w:ascii="Times" w:hAnsi="Times"/>
        </w:rPr>
        <w:t xml:space="preserve">Summer: </w:t>
      </w:r>
      <w:r w:rsidRPr="00042321">
        <w:rPr>
          <w:rFonts w:ascii="Times" w:hAnsi="Times"/>
        </w:rPr>
        <w:br/>
      </w:r>
      <w:proofErr w:type="gramStart"/>
      <w:r>
        <w:rPr>
          <w:rFonts w:ascii="Times" w:hAnsi="Times"/>
        </w:rPr>
        <w:t xml:space="preserve">          a</w:t>
      </w:r>
      <w:proofErr w:type="gramEnd"/>
      <w:r>
        <w:rPr>
          <w:rFonts w:ascii="Times" w:hAnsi="Times"/>
        </w:rPr>
        <w:t>. Typical weather conditions: w</w:t>
      </w:r>
      <w:r w:rsidRPr="00042321">
        <w:rPr>
          <w:rFonts w:ascii="Times" w:hAnsi="Times"/>
        </w:rPr>
        <w:t xml:space="preserve">arm and pleasant with mostly sunny and some rainy days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with</w:t>
      </w:r>
      <w:proofErr w:type="gramEnd"/>
      <w:r w:rsidRPr="00042321">
        <w:rPr>
          <w:rFonts w:ascii="Times" w:hAnsi="Times"/>
        </w:rPr>
        <w:t xml:space="preserve"> temperatures ranging up to 28 °C.</w:t>
      </w:r>
    </w:p>
    <w:p w:rsidR="00E36644" w:rsidRPr="0074712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b. Months included: </w:t>
      </w:r>
      <w:r w:rsidRPr="00042321">
        <w:rPr>
          <w:rFonts w:ascii="Times" w:hAnsi="Times"/>
        </w:rPr>
        <w:t xml:space="preserve">July August September </w:t>
      </w:r>
      <w:r w:rsidRPr="00042321">
        <w:rPr>
          <w:rFonts w:ascii="Times" w:hAnsi="Times"/>
        </w:rPr>
        <w:br/>
      </w:r>
      <w:proofErr w:type="gramStart"/>
      <w:r>
        <w:rPr>
          <w:rFonts w:ascii="Times" w:hAnsi="Times"/>
        </w:rPr>
        <w:t xml:space="preserve">          c</w:t>
      </w:r>
      <w:proofErr w:type="gramEnd"/>
      <w:r>
        <w:rPr>
          <w:rFonts w:ascii="Times" w:hAnsi="Times"/>
        </w:rPr>
        <w:t>. A</w:t>
      </w:r>
      <w:r w:rsidRPr="00042321">
        <w:rPr>
          <w:rFonts w:ascii="Times" w:hAnsi="Times"/>
        </w:rPr>
        <w:t>verage t</w:t>
      </w:r>
      <w:r>
        <w:rPr>
          <w:rFonts w:ascii="Times" w:hAnsi="Times"/>
        </w:rPr>
        <w:t xml:space="preserve">emperature °C: 19.8 20.1 18.5 </w:t>
      </w:r>
      <w:r>
        <w:rPr>
          <w:rFonts w:ascii="Times" w:hAnsi="Times"/>
        </w:rPr>
        <w:br/>
        <w:t xml:space="preserve">          d. A</w:t>
      </w:r>
      <w:r w:rsidRPr="00042321">
        <w:rPr>
          <w:rFonts w:ascii="Times" w:hAnsi="Times"/>
        </w:rPr>
        <w:t>verage preci</w:t>
      </w:r>
      <w:r>
        <w:rPr>
          <w:rFonts w:ascii="Times" w:hAnsi="Times"/>
        </w:rPr>
        <w:t xml:space="preserve">pitation (mm): 14.0 19.7 27.4 </w:t>
      </w:r>
      <w:r>
        <w:rPr>
          <w:rFonts w:ascii="Times" w:hAnsi="Times"/>
        </w:rPr>
        <w:br/>
        <w:t xml:space="preserve">          e. A</w:t>
      </w:r>
      <w:r w:rsidRPr="00042321">
        <w:rPr>
          <w:rFonts w:ascii="Times" w:hAnsi="Times"/>
        </w:rPr>
        <w:t xml:space="preserve">verage </w:t>
      </w:r>
      <w:r>
        <w:rPr>
          <w:rFonts w:ascii="Times" w:hAnsi="Times"/>
        </w:rPr>
        <w:t xml:space="preserve">sunshine (hours): 331 303 222 </w:t>
      </w:r>
      <w:r>
        <w:rPr>
          <w:rFonts w:ascii="Times" w:hAnsi="Times"/>
        </w:rPr>
        <w:br/>
        <w:t xml:space="preserve">      4. </w:t>
      </w:r>
      <w:r w:rsidRPr="00042321">
        <w:rPr>
          <w:rFonts w:ascii="Times" w:hAnsi="Times"/>
        </w:rPr>
        <w:t xml:space="preserve">Autumn: </w:t>
      </w:r>
      <w:r w:rsidRPr="00042321">
        <w:rPr>
          <w:rFonts w:ascii="Times" w:hAnsi="Times"/>
        </w:rPr>
        <w:br/>
      </w:r>
      <w:proofErr w:type="gramStart"/>
      <w:r>
        <w:rPr>
          <w:rFonts w:ascii="Times" w:hAnsi="Times"/>
        </w:rPr>
        <w:t xml:space="preserve">          a</w:t>
      </w:r>
      <w:proofErr w:type="gramEnd"/>
      <w:r>
        <w:rPr>
          <w:rFonts w:ascii="Times" w:hAnsi="Times"/>
        </w:rPr>
        <w:t xml:space="preserve">.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w:t>
      </w:r>
      <w:r w:rsidRPr="00042321">
        <w:rPr>
          <w:rFonts w:ascii="Times" w:hAnsi="Times"/>
        </w:rPr>
        <w:t xml:space="preserve"> </w:t>
      </w:r>
      <w:r>
        <w:rPr>
          <w:rFonts w:ascii="Times" w:hAnsi="Times"/>
        </w:rPr>
        <w:t xml:space="preserve">October November December </w:t>
      </w:r>
      <w:r>
        <w:rPr>
          <w:rFonts w:ascii="Times" w:hAnsi="Times"/>
        </w:rPr>
        <w:br/>
        <w:t xml:space="preserve">          c. A</w:t>
      </w:r>
      <w:r w:rsidRPr="00042321">
        <w:rPr>
          <w:rFonts w:ascii="Times" w:hAnsi="Times"/>
        </w:rPr>
        <w:t xml:space="preserve">verage temperature °C: 13.8 9.4 7.1 </w:t>
      </w:r>
      <w:r w:rsidRPr="00042321">
        <w:rPr>
          <w:rFonts w:ascii="Times" w:hAnsi="Times"/>
        </w:rPr>
        <w:br/>
      </w:r>
      <w:r>
        <w:rPr>
          <w:rFonts w:ascii="Times" w:hAnsi="Times"/>
        </w:rPr>
        <w:t xml:space="preserve">          d.  A</w:t>
      </w:r>
      <w:r w:rsidRPr="00042321">
        <w:rPr>
          <w:rFonts w:ascii="Times" w:hAnsi="Times"/>
        </w:rPr>
        <w:t>verage preci</w:t>
      </w:r>
      <w:r>
        <w:rPr>
          <w:rFonts w:ascii="Times" w:hAnsi="Times"/>
        </w:rPr>
        <w:t>pitation (mm): 51.2 98.9 108.9</w:t>
      </w:r>
      <w:r>
        <w:rPr>
          <w:rFonts w:ascii="Times" w:hAnsi="Times"/>
        </w:rPr>
        <w:br/>
        <w:t xml:space="preserve">          e.  A</w:t>
      </w:r>
      <w:r w:rsidRPr="00042321">
        <w:rPr>
          <w:rFonts w:ascii="Times" w:hAnsi="Times"/>
        </w:rPr>
        <w:t>verag</w:t>
      </w:r>
      <w:r>
        <w:rPr>
          <w:rFonts w:ascii="Times" w:hAnsi="Times"/>
        </w:rPr>
        <w:t xml:space="preserve">e sunshine (hours): 148 81 65 </w:t>
      </w:r>
      <w:r>
        <w:rPr>
          <w:rFonts w:ascii="Times" w:hAnsi="Times"/>
        </w:rPr>
        <w:br/>
      </w:r>
      <w:r w:rsidRPr="00042321">
        <w:rPr>
          <w:rFonts w:ascii="Times" w:hAnsi="Times"/>
        </w:rPr>
        <w:br/>
      </w:r>
      <w:r w:rsidRPr="00042321">
        <w:rPr>
          <w:rStyle w:val="Strong"/>
          <w:rFonts w:ascii="Times" w:hAnsi="Times"/>
        </w:rPr>
        <w:t xml:space="preserve">Initial Presentation: </w:t>
      </w:r>
      <w:r w:rsidRPr="00042321">
        <w:rPr>
          <w:rFonts w:ascii="Times" w:hAnsi="Times"/>
        </w:rPr>
        <w:t xml:space="preserve">Students will research weather charts, on-line, which indicate average temperatures, precipitation and rainfall per month for the southern Vancouver Island region (Victoria). Students will research, and name the attributes for each of the seasons in the Victoria area. </w:t>
      </w:r>
      <w:r w:rsidRPr="00042321">
        <w:rPr>
          <w:rFonts w:ascii="Times" w:hAnsi="Times"/>
        </w:rPr>
        <w:br/>
      </w:r>
      <w:r w:rsidRPr="00042321">
        <w:rPr>
          <w:rFonts w:ascii="Times" w:hAnsi="Times"/>
        </w:rPr>
        <w:br/>
      </w:r>
      <w:r w:rsidRPr="00042321">
        <w:rPr>
          <w:rStyle w:val="Strong"/>
          <w:rFonts w:ascii="Times" w:hAnsi="Times"/>
        </w:rPr>
        <w:t xml:space="preserve">Generative Strategy: </w:t>
      </w:r>
      <w:r w:rsidRPr="00042321">
        <w:rPr>
          <w:rFonts w:ascii="Times" w:hAnsi="Times"/>
        </w:rPr>
        <w:t xml:space="preserve">Students will indentify the four seasons explaining their attributes, average temperatures, average precipitation, and average sunshine hours. </w:t>
      </w:r>
      <w:r w:rsidRPr="00042321">
        <w:rPr>
          <w:rFonts w:ascii="Times" w:hAnsi="Times"/>
        </w:rPr>
        <w:br/>
      </w:r>
      <w:r w:rsidRPr="00042321">
        <w:rPr>
          <w:rFonts w:ascii="Times" w:hAnsi="Times"/>
        </w:rPr>
        <w:br/>
      </w:r>
      <w:r w:rsidRPr="00042321">
        <w:rPr>
          <w:rStyle w:val="Strong"/>
          <w:rFonts w:ascii="Times" w:hAnsi="Times"/>
        </w:rPr>
        <w:t xml:space="preserve">Pre-test Items: </w:t>
      </w:r>
      <w:r w:rsidRPr="00042321">
        <w:rPr>
          <w:rFonts w:ascii="Times" w:hAnsi="Times"/>
        </w:rPr>
        <w:br/>
        <w:t xml:space="preserve">True or False: </w:t>
      </w:r>
      <w:r w:rsidRPr="00042321">
        <w:rPr>
          <w:rFonts w:ascii="Times" w:hAnsi="Times"/>
        </w:rPr>
        <w:br/>
      </w:r>
      <w:r w:rsidRPr="00E764DD">
        <w:rPr>
          <w:rFonts w:ascii="Times" w:hAnsi="Times"/>
        </w:rPr>
        <w:t>_ On the southern tip of Vancouver Island there are two seasons</w:t>
      </w:r>
      <w:r w:rsidRPr="00042321">
        <w:rPr>
          <w:rFonts w:ascii="Times" w:hAnsi="Times"/>
          <w:u w:val="single"/>
        </w:rPr>
        <w:t xml:space="preserve"> </w:t>
      </w:r>
      <w:r w:rsidRPr="00042321">
        <w:rPr>
          <w:rFonts w:ascii="Times" w:hAnsi="Times"/>
          <w:u w:val="single"/>
        </w:rPr>
        <w:br/>
      </w:r>
      <w:r w:rsidRPr="00042321">
        <w:rPr>
          <w:rFonts w:ascii="Times" w:hAnsi="Times"/>
        </w:rPr>
        <w:t xml:space="preserve">_ It rains all the time on Vancouver Island </w:t>
      </w:r>
      <w:r w:rsidRPr="00042321">
        <w:rPr>
          <w:rFonts w:ascii="Times" w:hAnsi="Times"/>
        </w:rPr>
        <w:br/>
      </w:r>
      <w:r w:rsidRPr="00E764DD">
        <w:rPr>
          <w:rFonts w:ascii="Times" w:hAnsi="Times"/>
        </w:rPr>
        <w:t>_ In the summer the temperatures will reach up to 30°C</w:t>
      </w:r>
      <w:r w:rsidRPr="00042321">
        <w:rPr>
          <w:rFonts w:ascii="Times" w:hAnsi="Times"/>
          <w:u w:val="single"/>
        </w:rPr>
        <w:t xml:space="preserve"> </w:t>
      </w:r>
      <w:r w:rsidRPr="00042321">
        <w:rPr>
          <w:rFonts w:ascii="Times" w:hAnsi="Times"/>
          <w:u w:val="single"/>
        </w:rPr>
        <w:br/>
      </w:r>
      <w:r w:rsidRPr="00042321">
        <w:rPr>
          <w:rFonts w:ascii="Times" w:hAnsi="Times"/>
        </w:rPr>
        <w:t xml:space="preserve">_ It does not snow on Vancouver Island </w:t>
      </w:r>
      <w:r w:rsidRPr="00042321">
        <w:rPr>
          <w:rFonts w:ascii="Times" w:hAnsi="Times"/>
        </w:rPr>
        <w:br/>
      </w:r>
      <w:r w:rsidRPr="00E764DD">
        <w:rPr>
          <w:rFonts w:ascii="Times" w:hAnsi="Times"/>
        </w:rPr>
        <w:t>_ The snow that falls stays on the ground all winter on Vancouver Island</w:t>
      </w:r>
      <w:r w:rsidRPr="00042321">
        <w:rPr>
          <w:rFonts w:ascii="Times" w:hAnsi="Times"/>
          <w:u w:val="single"/>
        </w:rPr>
        <w:t xml:space="preserve"> </w:t>
      </w:r>
      <w:r w:rsidRPr="00042321">
        <w:rPr>
          <w:rFonts w:ascii="Times" w:hAnsi="Times"/>
          <w:u w:val="single"/>
        </w:rPr>
        <w:br/>
      </w:r>
      <w:r w:rsidRPr="00042321">
        <w:rPr>
          <w:rFonts w:ascii="Times" w:hAnsi="Times"/>
        </w:rPr>
        <w:t xml:space="preserve">_ The sun shines more in the summer than in the winter </w:t>
      </w:r>
      <w:r w:rsidRPr="00042321">
        <w:rPr>
          <w:rFonts w:ascii="Times" w:hAnsi="Times"/>
        </w:rPr>
        <w:br/>
      </w:r>
      <w:r w:rsidRPr="00042321">
        <w:rPr>
          <w:rFonts w:ascii="Times" w:hAnsi="Times"/>
        </w:rPr>
        <w:br/>
      </w:r>
      <w:r w:rsidRPr="00042321">
        <w:rPr>
          <w:rFonts w:ascii="Times" w:hAnsi="Times"/>
        </w:rPr>
        <w:br/>
      </w:r>
      <w:r w:rsidRPr="00042321">
        <w:rPr>
          <w:rStyle w:val="Strong"/>
          <w:rFonts w:ascii="Times" w:hAnsi="Times"/>
        </w:rPr>
        <w:t xml:space="preserve">Post-test Items: </w:t>
      </w:r>
      <w:r w:rsidRPr="00042321">
        <w:rPr>
          <w:rFonts w:ascii="Times" w:hAnsi="Times"/>
        </w:rPr>
        <w:br/>
        <w:t xml:space="preserve">Name the seasons experienced on Vancouver Island </w:t>
      </w:r>
      <w:r w:rsidRPr="00042321">
        <w:rPr>
          <w:rFonts w:ascii="Times" w:hAnsi="Times"/>
        </w:rPr>
        <w:br/>
        <w:t xml:space="preserve">Describe the weather conditions for each season </w:t>
      </w:r>
      <w:r w:rsidRPr="00042321">
        <w:rPr>
          <w:rFonts w:ascii="Times" w:hAnsi="Times"/>
        </w:rPr>
        <w:br/>
        <w:t>Identify the average temperature for one of the months in each season (</w:t>
      </w:r>
      <w:proofErr w:type="spellStart"/>
      <w:r w:rsidRPr="00042321">
        <w:rPr>
          <w:rFonts w:ascii="Times" w:hAnsi="Times"/>
        </w:rPr>
        <w:t>ie</w:t>
      </w:r>
      <w:proofErr w:type="spellEnd"/>
      <w:r w:rsidRPr="00042321">
        <w:rPr>
          <w:rFonts w:ascii="Times" w:hAnsi="Times"/>
        </w:rPr>
        <w:t xml:space="preserve">. Winter </w:t>
      </w:r>
      <w:r w:rsidRPr="00E764DD">
        <w:rPr>
          <w:rFonts w:ascii="Times" w:hAnsi="Times"/>
        </w:rPr>
        <w:t xml:space="preserve">_°C, </w:t>
      </w:r>
      <w:proofErr w:type="gramStart"/>
      <w:r w:rsidRPr="00E764DD">
        <w:rPr>
          <w:rFonts w:ascii="Times" w:hAnsi="Times"/>
        </w:rPr>
        <w:t>Summer</w:t>
      </w:r>
      <w:proofErr w:type="gramEnd"/>
      <w:r w:rsidRPr="00E764DD">
        <w:rPr>
          <w:rFonts w:ascii="Times" w:hAnsi="Times"/>
        </w:rPr>
        <w:t xml:space="preserve"> _</w:t>
      </w:r>
      <w:r w:rsidRPr="00042321">
        <w:rPr>
          <w:rFonts w:ascii="Times" w:hAnsi="Times"/>
        </w:rPr>
        <w:t xml:space="preserve"> °C) </w:t>
      </w:r>
      <w:r w:rsidRPr="00042321">
        <w:rPr>
          <w:rFonts w:ascii="Times" w:hAnsi="Times"/>
        </w:rPr>
        <w:br/>
        <w:t>Identify the average amount of precipitation for one of the months of each season (</w:t>
      </w:r>
      <w:proofErr w:type="spellStart"/>
      <w:r w:rsidRPr="00042321">
        <w:rPr>
          <w:rFonts w:ascii="Times" w:hAnsi="Times"/>
        </w:rPr>
        <w:t>ie</w:t>
      </w:r>
      <w:proofErr w:type="spellEnd"/>
      <w:r w:rsidRPr="00042321">
        <w:rPr>
          <w:rFonts w:ascii="Times" w:hAnsi="Times"/>
        </w:rPr>
        <w:t xml:space="preserve">. </w:t>
      </w:r>
      <w:proofErr w:type="gramStart"/>
      <w:r w:rsidRPr="00042321">
        <w:rPr>
          <w:rFonts w:ascii="Times" w:hAnsi="Times"/>
        </w:rPr>
        <w:t>Winter</w:t>
      </w:r>
      <w:proofErr w:type="gramEnd"/>
      <w:r w:rsidRPr="00042321">
        <w:rPr>
          <w:rFonts w:ascii="Times" w:hAnsi="Times"/>
        </w:rPr>
        <w:t xml:space="preserve"> _</w:t>
      </w:r>
      <w:r w:rsidRPr="00042321">
        <w:rPr>
          <w:rFonts w:ascii="Times" w:hAnsi="Times"/>
          <w:u w:val="single"/>
        </w:rPr>
        <w:t xml:space="preserve"> </w:t>
      </w:r>
      <w:r w:rsidRPr="00E764DD">
        <w:rPr>
          <w:rFonts w:ascii="Times" w:hAnsi="Times"/>
        </w:rPr>
        <w:t>mm, Summer _</w:t>
      </w:r>
      <w:r w:rsidRPr="00042321">
        <w:rPr>
          <w:rFonts w:ascii="Times" w:hAnsi="Times"/>
        </w:rPr>
        <w:t xml:space="preserve"> mm) </w:t>
      </w:r>
      <w:r w:rsidRPr="00042321">
        <w:rPr>
          <w:rFonts w:ascii="Times" w:hAnsi="Times"/>
        </w:rPr>
        <w:br/>
      </w:r>
      <w:r w:rsidRPr="00042321">
        <w:rPr>
          <w:rFonts w:ascii="Times" w:hAnsi="Times"/>
        </w:rPr>
        <w:br/>
        <w:t xml:space="preserve">References: </w:t>
      </w:r>
      <w:r w:rsidRPr="00042321">
        <w:rPr>
          <w:rFonts w:ascii="Times" w:hAnsi="Times"/>
        </w:rPr>
        <w:br/>
      </w:r>
      <w:hyperlink r:id="rId7" w:history="1">
        <w:r w:rsidRPr="0074712B">
          <w:rPr>
            <w:rStyle w:val="Hyperlink"/>
            <w:rFonts w:ascii="Times" w:hAnsi="Times"/>
            <w:color w:val="auto"/>
            <w:u w:val="none"/>
          </w:rPr>
          <w:t>http://www.hellobc.com/en-CA/AboutBC/ClimateWeather/BritishColumbia.htm</w:t>
        </w:r>
      </w:hyperlink>
      <w:r w:rsidRPr="0074712B">
        <w:rPr>
          <w:rFonts w:ascii="Times" w:hAnsi="Times"/>
        </w:rPr>
        <w:br/>
      </w:r>
      <w:hyperlink r:id="rId8" w:history="1">
        <w:r w:rsidRPr="0074712B">
          <w:rPr>
            <w:rStyle w:val="Hyperlink"/>
            <w:rFonts w:ascii="Times" w:hAnsi="Times"/>
            <w:color w:val="auto"/>
            <w:u w:val="none"/>
          </w:rPr>
          <w:t>http://www.victoria-bc-canada-guide.com/victoria-bc-weather.html</w:t>
        </w:r>
      </w:hyperlink>
    </w:p>
    <w:p w:rsidR="00E36644" w:rsidRDefault="006C0BF6"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6C0BF6">
        <w:rPr>
          <w:rFonts w:ascii="Times" w:hAnsi="Times" w:cs="Times"/>
          <w:b/>
          <w:bCs/>
          <w:color w:val="000000"/>
        </w:rPr>
        <w:pict>
          <v:shape id="_x0000_i1028" type="#_x0000_t75" style="width:469.7pt;height:1.5pt" o:hrpct="0" o:hralign="center" o:hr="t">
            <v:imagedata r:id="rId9"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 xml:space="preserve">IV.  </w:t>
      </w:r>
      <w:r w:rsidRPr="00042321">
        <w:rPr>
          <w:rFonts w:ascii="Times" w:hAnsi="Times" w:cs="Times"/>
          <w:b/>
          <w:bCs/>
          <w:color w:val="000000"/>
        </w:rPr>
        <w:t xml:space="preserve">Food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sidRPr="001E37E0">
        <w:rPr>
          <w:rFonts w:ascii="Times" w:hAnsi="Times" w:cs="Times"/>
          <w:b/>
          <w:bCs/>
        </w:rPr>
        <w:t xml:space="preserve">General purpose: </w:t>
      </w:r>
      <w:r w:rsidRPr="001E37E0">
        <w:rPr>
          <w:rFonts w:ascii="Times" w:hAnsi="Times" w:cs="Times"/>
        </w:rPr>
        <w:t xml:space="preserve">To be able to differentiate between the </w:t>
      </w:r>
      <w:proofErr w:type="gramStart"/>
      <w:r w:rsidRPr="001E37E0">
        <w:rPr>
          <w:rFonts w:ascii="Times" w:hAnsi="Times" w:cs="Times"/>
        </w:rPr>
        <w:t>variety</w:t>
      </w:r>
      <w:proofErr w:type="gramEnd"/>
      <w:r w:rsidRPr="001E37E0">
        <w:rPr>
          <w:rFonts w:ascii="Times" w:hAnsi="Times" w:cs="Times"/>
        </w:rPr>
        <w:t xml:space="preserve"> of foods consumed in B.C.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E36644" w:rsidRPr="005F2F44" w:rsidRDefault="00E36644" w:rsidP="005F2F44">
      <w:pPr>
        <w:rPr>
          <w:rFonts w:ascii="Times" w:hAnsi="Times"/>
        </w:rPr>
      </w:pPr>
      <w:r w:rsidRPr="001E37E0">
        <w:rPr>
          <w:rFonts w:ascii="Times" w:hAnsi="Times" w:cs="Times"/>
          <w:b/>
          <w:bCs/>
        </w:rPr>
        <w:t xml:space="preserve">Objective: </w:t>
      </w:r>
      <w:r w:rsidR="005F2F44">
        <w:rPr>
          <w:rFonts w:ascii="Times" w:hAnsi="Times"/>
        </w:rPr>
        <w:t>Identifies foods eaten in British Columbia and is able to select a typical breakfast, lunch, dinner, and snack.</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ulturally diverse varieties of foods are available in B.C.</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S</w:t>
      </w:r>
      <w:r w:rsidRPr="00042321">
        <w:rPr>
          <w:rFonts w:ascii="Times" w:hAnsi="Times" w:cs="Times"/>
          <w:color w:val="000000"/>
        </w:rPr>
        <w:t xml:space="preserve">ome foods are often consumed in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 xml:space="preserve">ulturally diverse varieties of foods available in B.C.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1. B.C. is a multi-cultural province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2. Different cultural foods are available in restaurants and grocery stores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Western style foods are the most common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4. Examples of western foods </w:t>
      </w:r>
      <w:proofErr w:type="gramStart"/>
      <w:r w:rsidRPr="00042321">
        <w:rPr>
          <w:rFonts w:ascii="Times" w:hAnsi="Times" w:cs="Times"/>
          <w:color w:val="000000"/>
        </w:rPr>
        <w:t>includes</w:t>
      </w:r>
      <w:proofErr w:type="gramEnd"/>
      <w:r w:rsidRPr="00042321">
        <w:rPr>
          <w:rFonts w:ascii="Times" w:hAnsi="Times" w:cs="Times"/>
          <w:color w:val="000000"/>
        </w:rPr>
        <w:t>: hamburgers, steak,</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Different types of foods are generally consumed as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1. B</w:t>
      </w:r>
      <w:r w:rsidRPr="00042321">
        <w:rPr>
          <w:rFonts w:ascii="Times" w:hAnsi="Times" w:cs="Times"/>
          <w:color w:val="000000"/>
        </w:rPr>
        <w:t>reakfast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F</w:t>
      </w:r>
      <w:r w:rsidRPr="00042321">
        <w:rPr>
          <w:rFonts w:ascii="Times" w:hAnsi="Times" w:cs="Times"/>
          <w:color w:val="000000"/>
        </w:rPr>
        <w:t xml:space="preserve">irst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morning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 cereal, toast, waffle, pancake, fruit, ba</w:t>
      </w:r>
      <w:r>
        <w:rPr>
          <w:rFonts w:ascii="Times" w:hAnsi="Times" w:cs="Times"/>
          <w:color w:val="000000"/>
        </w:rPr>
        <w:t xml:space="preserve">con, sausage, eggs, </w:t>
      </w:r>
      <w:proofErr w:type="gramStart"/>
      <w:r>
        <w:rPr>
          <w:rFonts w:ascii="Times" w:hAnsi="Times" w:cs="Times"/>
          <w:color w:val="000000"/>
        </w:rPr>
        <w:t>yogurt</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2. L</w:t>
      </w:r>
      <w:r w:rsidRPr="00042321">
        <w:rPr>
          <w:rFonts w:ascii="Times" w:hAnsi="Times" w:cs="Times"/>
          <w:color w:val="000000"/>
        </w:rPr>
        <w:t xml:space="preserve">unch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S</w:t>
      </w:r>
      <w:r w:rsidRPr="00042321">
        <w:rPr>
          <w:rFonts w:ascii="Times" w:hAnsi="Times" w:cs="Times"/>
          <w:color w:val="000000"/>
        </w:rPr>
        <w:t xml:space="preserve">econd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afternoon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w:t>
      </w:r>
      <w:r>
        <w:rPr>
          <w:rFonts w:ascii="Times" w:hAnsi="Times" w:cs="Times"/>
          <w:color w:val="000000"/>
        </w:rPr>
        <w:t xml:space="preserve"> soup, sandwich, hotdog, wrap, </w:t>
      </w:r>
      <w:proofErr w:type="gramStart"/>
      <w:r>
        <w:rPr>
          <w:rFonts w:ascii="Times" w:hAnsi="Times" w:cs="Times"/>
          <w:color w:val="000000"/>
        </w:rPr>
        <w:t>salad</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t>
      </w:r>
      <w:r>
        <w:rPr>
          <w:rFonts w:ascii="Times" w:hAnsi="Times" w:cs="Times"/>
          <w:color w:val="000000"/>
        </w:rPr>
        <w:t>S</w:t>
      </w:r>
      <w:r w:rsidRPr="00042321">
        <w:rPr>
          <w:rFonts w:ascii="Times" w:hAnsi="Times" w:cs="Times"/>
          <w:color w:val="000000"/>
        </w:rPr>
        <w:t xml:space="preserve">upper/dinner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L</w:t>
      </w:r>
      <w:r w:rsidRPr="00042321">
        <w:rPr>
          <w:rFonts w:ascii="Times" w:hAnsi="Times" w:cs="Times"/>
          <w:color w:val="000000"/>
        </w:rPr>
        <w:t xml:space="preserve">ast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O</w:t>
      </w:r>
      <w:r w:rsidRPr="00042321">
        <w:rPr>
          <w:rFonts w:ascii="Times" w:hAnsi="Times" w:cs="Times"/>
          <w:color w:val="000000"/>
        </w:rPr>
        <w:t xml:space="preserve">ften the largest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U</w:t>
      </w:r>
      <w:r w:rsidRPr="00042321">
        <w:rPr>
          <w:rFonts w:ascii="Times" w:hAnsi="Times" w:cs="Times"/>
          <w:color w:val="000000"/>
        </w:rPr>
        <w:t xml:space="preserve">sually eaten in the evening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d. E</w:t>
      </w:r>
      <w:r w:rsidRPr="00042321">
        <w:rPr>
          <w:rFonts w:ascii="Times" w:hAnsi="Times" w:cs="Times"/>
          <w:color w:val="000000"/>
        </w:rPr>
        <w:t>xamples:</w:t>
      </w:r>
      <w:r>
        <w:rPr>
          <w:rFonts w:ascii="Times" w:hAnsi="Times" w:cs="Times"/>
          <w:color w:val="000000"/>
        </w:rPr>
        <w:t xml:space="preserve"> steak, pork chops, chicken, salmon, tofu, potatoes, noodles, pizza, </w:t>
      </w:r>
      <w:proofErr w:type="gramStart"/>
      <w:r>
        <w:rPr>
          <w:rFonts w:ascii="Times" w:hAnsi="Times" w:cs="Times"/>
          <w:color w:val="000000"/>
        </w:rPr>
        <w:t>pasta</w:t>
      </w:r>
      <w:proofErr w:type="gramEnd"/>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4.  </w:t>
      </w:r>
      <w:r>
        <w:rPr>
          <w:rFonts w:ascii="Times" w:hAnsi="Times" w:cs="Times"/>
          <w:color w:val="000000"/>
        </w:rPr>
        <w:t>S</w:t>
      </w:r>
      <w:r w:rsidRPr="00042321">
        <w:rPr>
          <w:rFonts w:ascii="Times" w:hAnsi="Times" w:cs="Times"/>
          <w:color w:val="000000"/>
        </w:rPr>
        <w:t xml:space="preserve">nacks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S</w:t>
      </w:r>
      <w:r w:rsidRPr="00042321">
        <w:rPr>
          <w:rFonts w:ascii="Times" w:hAnsi="Times" w:cs="Times"/>
          <w:color w:val="000000"/>
        </w:rPr>
        <w:t xml:space="preserve">mall serving of food eaten between meals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C</w:t>
      </w:r>
      <w:r w:rsidRPr="00042321">
        <w:rPr>
          <w:rFonts w:ascii="Times" w:hAnsi="Times" w:cs="Times"/>
          <w:color w:val="000000"/>
        </w:rPr>
        <w:t xml:space="preserve">an be eaten anytime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c. E</w:t>
      </w:r>
      <w:r w:rsidRPr="00042321">
        <w:rPr>
          <w:rFonts w:ascii="Times" w:hAnsi="Times" w:cs="Times"/>
          <w:color w:val="000000"/>
        </w:rPr>
        <w:t>xamples:</w:t>
      </w:r>
      <w:r>
        <w:rPr>
          <w:rFonts w:ascii="Times" w:hAnsi="Times" w:cs="Times"/>
          <w:color w:val="000000"/>
        </w:rPr>
        <w:t xml:space="preserve"> vegetables &amp; dip, fruit, cookies, muffin, granola bar, nuts, pretzels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r w:rsidRPr="00B32D5B">
        <w:rPr>
          <w:rFonts w:ascii="Times" w:hAnsi="Times" w:cs="Times"/>
          <w:b/>
          <w:bCs/>
        </w:rPr>
        <w:t xml:space="preserve">Initial Presentation: </w:t>
      </w:r>
      <w:r w:rsidRPr="00B32D5B">
        <w:rPr>
          <w:rFonts w:ascii="Times" w:hAnsi="Times" w:cs="Lucida Grande"/>
          <w:szCs w:val="22"/>
        </w:rPr>
        <w:t>Learners will be given a series of mock menus (i.e.: breakfast, lunch, etc.) representing a variety of food choices found in BC through photographs and text.</w:t>
      </w: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B32D5B">
        <w:rPr>
          <w:rFonts w:ascii="Times" w:hAnsi="Times" w:cs="Times"/>
          <w:b/>
          <w:bCs/>
        </w:rPr>
        <w:t xml:space="preserve">Generative Strategy: </w:t>
      </w:r>
      <w:r w:rsidRPr="00B32D5B">
        <w:rPr>
          <w:rFonts w:ascii="Times" w:hAnsi="Times" w:cs="Times"/>
          <w:bCs/>
        </w:rPr>
        <w:t>Students will select a typical breakfast/lunch/dinner/snack by dragging and dropping labeled pictures of common foods into the appropriate meal category.</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For breakfast Canadians traditionally eat: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Cereal, toast or bacon and eggs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Ham and cheese sandwiches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 Soup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 Rice bowl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Traditionally, a normal lunch for Canadians is: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Soup and/or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Oatmeal with maple syrup</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They don’t eat lunch</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traditional dinner or supper for a Canadian would be: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a</w:t>
      </w:r>
      <w:r w:rsidRPr="00042321">
        <w:rPr>
          <w:rFonts w:ascii="Times" w:hAnsi="Times" w:cs="Times"/>
          <w:color w:val="000000"/>
        </w:rPr>
        <w:t xml:space="preserve">)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b</w:t>
      </w:r>
      <w:r w:rsidRPr="00042321">
        <w:rPr>
          <w:rFonts w:ascii="Times" w:hAnsi="Times" w:cs="Times"/>
          <w:color w:val="000000"/>
        </w:rPr>
        <w:t xml:space="preserve">)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Potato, meat and a salad or vegetable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Cookies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Canadian eat: </w:t>
      </w:r>
    </w:p>
    <w:p w:rsidR="007367B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ins w:id="2" w:author="S Wilson" w:date="2011-01-15T11:59:00Z"/>
          <w:rFonts w:ascii="Times" w:hAnsi="Times" w:cs="Times"/>
          <w:color w:val="000000"/>
        </w:rPr>
      </w:pPr>
      <w:r>
        <w:rPr>
          <w:rFonts w:ascii="Times" w:hAnsi="Times" w:cs="Times"/>
          <w:color w:val="000000"/>
        </w:rPr>
        <w:t>a</w:t>
      </w:r>
      <w:r w:rsidRPr="00042321">
        <w:rPr>
          <w:rFonts w:ascii="Times" w:hAnsi="Times" w:cs="Times"/>
          <w:color w:val="000000"/>
        </w:rPr>
        <w:t xml:space="preserve">) Sushi </w:t>
      </w:r>
    </w:p>
    <w:p w:rsidR="007367B8" w:rsidRDefault="00E36644" w:rsidP="00E36644">
      <w:pPr>
        <w:widowControl w:val="0"/>
        <w:numPr>
          <w:ins w:id="3" w:author="S Wilson" w:date="2011-01-15T11:59: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ins w:id="4" w:author="S Wilson" w:date="2011-01-15T11:59:00Z"/>
          <w:rFonts w:ascii="Times" w:hAnsi="Times" w:cs="Times"/>
          <w:color w:val="000000"/>
        </w:rPr>
      </w:pPr>
      <w:r w:rsidRPr="00042321">
        <w:rPr>
          <w:rFonts w:ascii="Times" w:hAnsi="Times" w:cs="Times"/>
          <w:color w:val="000000"/>
        </w:rPr>
        <w:t>b</w:t>
      </w:r>
      <w:del w:id="5" w:author="S Wilson" w:date="2011-01-15T11:59:00Z">
        <w:r w:rsidRPr="00042321" w:rsidDel="007367B8">
          <w:rPr>
            <w:rFonts w:ascii="Times" w:hAnsi="Times" w:cs="Times"/>
            <w:color w:val="000000"/>
          </w:rPr>
          <w:delText>.</w:delText>
        </w:r>
      </w:del>
      <w:r w:rsidRPr="00042321">
        <w:rPr>
          <w:rFonts w:ascii="Times" w:hAnsi="Times" w:cs="Times"/>
          <w:color w:val="000000"/>
        </w:rPr>
        <w:t xml:space="preserve">) Hamburgers </w:t>
      </w:r>
    </w:p>
    <w:p w:rsidR="00E36644" w:rsidRPr="00042321" w:rsidRDefault="00E36644" w:rsidP="00E36644">
      <w:pPr>
        <w:widowControl w:val="0"/>
        <w:numPr>
          <w:ins w:id="6" w:author="S Wilson" w:date="2011-01-15T11:59: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c</w:t>
      </w:r>
      <w:del w:id="7" w:author="S Wilson" w:date="2011-01-15T11:59:00Z">
        <w:r w:rsidRPr="00042321" w:rsidDel="007367B8">
          <w:rPr>
            <w:rFonts w:ascii="Times" w:hAnsi="Times" w:cs="Times"/>
            <w:color w:val="000000"/>
          </w:rPr>
          <w:delText>.</w:delText>
        </w:r>
      </w:del>
      <w:r w:rsidRPr="00042321">
        <w:rPr>
          <w:rFonts w:ascii="Times" w:hAnsi="Times" w:cs="Times"/>
          <w:color w:val="000000"/>
        </w:rPr>
        <w:t>) Pasta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xml:space="preserve">) Curried beef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e</w:t>
      </w:r>
      <w:r w:rsidRPr="00042321">
        <w:rPr>
          <w:rFonts w:ascii="Times" w:hAnsi="Times" w:cs="Times"/>
          <w:color w:val="000000"/>
        </w:rPr>
        <w:t xml:space="preserve">) All of the above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f</w:t>
      </w:r>
      <w:r w:rsidRPr="00042321">
        <w:rPr>
          <w:rFonts w:ascii="Times" w:hAnsi="Times" w:cs="Times"/>
          <w:color w:val="000000"/>
        </w:rPr>
        <w:t>) None of the above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True or False: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drink tea and eat scones at 4:00 in the afternoon.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always drink a glass of wine with dinner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enjoy a wide variety of foods from many countries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always eat food with </w:t>
      </w:r>
      <w:proofErr w:type="gramStart"/>
      <w:r w:rsidRPr="00042321">
        <w:rPr>
          <w:rFonts w:ascii="Times" w:hAnsi="Times" w:cs="Times"/>
          <w:color w:val="000000"/>
        </w:rPr>
        <w:t>chop-sticks</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Describe what foods Canadians</w:t>
      </w:r>
      <w:del w:id="8" w:author="S Wilson" w:date="2011-01-15T12:00:00Z">
        <w:r w:rsidRPr="00042321" w:rsidDel="007367B8">
          <w:rPr>
            <w:rFonts w:ascii="Times" w:hAnsi="Times" w:cs="Times"/>
            <w:color w:val="000000"/>
          </w:rPr>
          <w:delText xml:space="preserve"> have</w:delText>
        </w:r>
      </w:del>
      <w:r w:rsidRPr="00042321">
        <w:rPr>
          <w:rFonts w:ascii="Times" w:hAnsi="Times" w:cs="Times"/>
          <w:color w:val="000000"/>
        </w:rPr>
        <w:t xml:space="preserve"> traditionally eat</w:t>
      </w:r>
      <w:del w:id="9" w:author="S Wilson" w:date="2011-01-15T12:00:00Z">
        <w:r w:rsidRPr="00042321" w:rsidDel="007367B8">
          <w:rPr>
            <w:rFonts w:ascii="Times" w:hAnsi="Times" w:cs="Times"/>
            <w:color w:val="000000"/>
          </w:rPr>
          <w:delText>en</w:delText>
        </w:r>
      </w:del>
      <w:r w:rsidRPr="00042321">
        <w:rPr>
          <w:rFonts w:ascii="Times" w:hAnsi="Times" w:cs="Times"/>
          <w:color w:val="000000"/>
        </w:rPr>
        <w:t xml:space="preserve"> for breakfast, lunch and dinner</w:t>
      </w:r>
      <w:ins w:id="10" w:author="S Wilson" w:date="2011-01-15T12:00:00Z">
        <w:r w:rsidR="007367B8">
          <w:rPr>
            <w:rFonts w:ascii="Times" w:hAnsi="Times" w:cs="Times"/>
            <w:color w:val="000000"/>
          </w:rPr>
          <w:t>, and snacks</w:t>
        </w:r>
      </w:ins>
      <w:r w:rsidRPr="00042321">
        <w:rPr>
          <w:rFonts w:ascii="Times" w:hAnsi="Times" w:cs="Time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Give 5 examples of non-traditional foods that Canadians eat.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Explain why Canadians eat a wide variety of foods from other countries.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6C0BF6"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6C0BF6">
        <w:rPr>
          <w:rFonts w:ascii="Times" w:hAnsi="Times" w:cs="Times"/>
          <w:b/>
          <w:bCs/>
          <w:color w:val="000000"/>
        </w:rPr>
        <w:pict>
          <v:shape id="_x0000_i1029" type="#_x0000_t75" style="width:469.7pt;height:1.5pt" o:hrpct="0" o:hralign="center" o:hr="t">
            <v:imagedata r:id="rId10"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V. Recreation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familiar with the variety of recreational activities available in B.C.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 xml:space="preserve">Identifies recreational activities enjoyed by residents of British Columbia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sidRPr="00E764DD">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D</w:t>
      </w:r>
      <w:r w:rsidRPr="00042321">
        <w:rPr>
          <w:rFonts w:ascii="Times" w:hAnsi="Times" w:cs="Times"/>
          <w:color w:val="000000"/>
        </w:rPr>
        <w:t xml:space="preserve">efinition of recreation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F</w:t>
      </w:r>
      <w:r w:rsidRPr="00042321">
        <w:rPr>
          <w:rFonts w:ascii="Times" w:hAnsi="Times" w:cs="Times"/>
          <w:color w:val="000000"/>
        </w:rPr>
        <w:t xml:space="preserve">orms of recreation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T</w:t>
      </w:r>
      <w:r w:rsidRPr="00042321">
        <w:rPr>
          <w:rFonts w:ascii="Times" w:hAnsi="Times" w:cs="Times"/>
          <w:color w:val="000000"/>
        </w:rPr>
        <w:t xml:space="preserve">ypes of sports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D. H</w:t>
      </w:r>
      <w:r w:rsidRPr="00042321">
        <w:rPr>
          <w:rFonts w:ascii="Times" w:hAnsi="Times" w:cs="Times"/>
          <w:color w:val="000000"/>
        </w:rPr>
        <w:t>ockey is Canada’s national sport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A.  </w:t>
      </w:r>
      <w:proofErr w:type="gramStart"/>
      <w:r w:rsidRPr="00042321">
        <w:rPr>
          <w:rFonts w:ascii="Times" w:hAnsi="Times" w:cs="Times"/>
          <w:color w:val="000000"/>
        </w:rPr>
        <w:t>definition</w:t>
      </w:r>
      <w:proofErr w:type="gramEnd"/>
      <w:r w:rsidRPr="00042321">
        <w:rPr>
          <w:rFonts w:ascii="Times" w:hAnsi="Times" w:cs="Times"/>
          <w:color w:val="000000"/>
        </w:rPr>
        <w:t xml:space="preserve"> of recreation: “something people do to relax or have fun</w:t>
      </w:r>
      <w:r w:rsidRPr="00042321">
        <w:rPr>
          <w:rFonts w:ascii="Times" w:hAnsi="Times" w:cs="Times"/>
          <w:b/>
          <w:bCs/>
          <w:color w:val="000000"/>
        </w:rPr>
        <w:t xml:space="preserve">: </w:t>
      </w:r>
      <w:r w:rsidRPr="00042321">
        <w:rPr>
          <w:rFonts w:ascii="Times" w:hAnsi="Times" w:cs="Times"/>
          <w:color w:val="000000"/>
        </w:rPr>
        <w:t xml:space="preserve">activities done for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enjoyment</w:t>
      </w:r>
      <w:proofErr w:type="gramEnd"/>
      <w:r w:rsidRPr="00042321">
        <w:rPr>
          <w:rFonts w:ascii="Times" w:hAnsi="Times" w:cs="Times"/>
          <w:color w:val="000000"/>
        </w:rPr>
        <w:t>”</w:t>
      </w:r>
      <w:r>
        <w:rPr>
          <w:rFonts w:ascii="Times" w:hAnsi="Times" w:cs="Times"/>
          <w:color w:val="000000"/>
        </w:rPr>
        <w:t xml:space="preserve"> (</w:t>
      </w:r>
      <w:r w:rsidRPr="00042321">
        <w:rPr>
          <w:rFonts w:ascii="Times" w:hAnsi="Times" w:cs="Times"/>
          <w:color w:val="000000"/>
        </w:rPr>
        <w:t>http://www.learnersdictionary.com/search/recreation</w:t>
      </w:r>
      <w:r>
        <w:rPr>
          <w:rFonts w:ascii="Times" w:hAnsi="Times" w:cs="Times"/>
          <w:color w:val="000000"/>
        </w:rPr>
        <w: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w:t>
      </w:r>
      <w:proofErr w:type="gramStart"/>
      <w:r w:rsidRPr="00042321">
        <w:rPr>
          <w:rFonts w:ascii="Times" w:hAnsi="Times" w:cs="Times"/>
          <w:color w:val="000000"/>
        </w:rPr>
        <w:t>forms</w:t>
      </w:r>
      <w:proofErr w:type="gramEnd"/>
      <w:r w:rsidRPr="00042321">
        <w:rPr>
          <w:rFonts w:ascii="Times" w:hAnsi="Times" w:cs="Times"/>
          <w:color w:val="000000"/>
        </w:rPr>
        <w:t xml:space="preserve"> of recreation enjoyed by British Columbians: movies, music/concerts, festivals,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shopping</w:t>
      </w:r>
      <w:proofErr w:type="gramEnd"/>
      <w:r w:rsidRPr="00042321">
        <w:rPr>
          <w:rFonts w:ascii="Times" w:hAnsi="Times" w:cs="Times"/>
          <w:color w:val="000000"/>
        </w:rPr>
        <w:t>, art galleries, hobbies, theatre, travel, sports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C. </w:t>
      </w:r>
      <w:proofErr w:type="gramStart"/>
      <w:r w:rsidRPr="00042321">
        <w:rPr>
          <w:rFonts w:ascii="Times" w:hAnsi="Times" w:cs="Times"/>
          <w:color w:val="000000"/>
        </w:rPr>
        <w:t>sports</w:t>
      </w:r>
      <w:proofErr w:type="gramEnd"/>
      <w:r w:rsidRPr="00042321">
        <w:rPr>
          <w:rFonts w:ascii="Times" w:hAnsi="Times" w:cs="Times"/>
          <w:color w:val="000000"/>
        </w:rPr>
        <w:t xml:space="preserve"> enjoyed by British Columbians includes: soccer, football, kayak, hiking, swimming,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mountain</w:t>
      </w:r>
      <w:proofErr w:type="gramEnd"/>
      <w:r w:rsidRPr="00042321">
        <w:rPr>
          <w:rFonts w:ascii="Times" w:hAnsi="Times" w:cs="Times"/>
          <w:color w:val="000000"/>
        </w:rPr>
        <w:t xml:space="preserve"> climbing, bowling, tennis, martial arts, yoga, baseball, rugby, dance, skiing,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skating</w:t>
      </w:r>
      <w:proofErr w:type="gramEnd"/>
      <w:r w:rsidRPr="00042321">
        <w:rPr>
          <w:rFonts w:ascii="Times" w:hAnsi="Times" w:cs="Times"/>
          <w:color w:val="000000"/>
        </w:rPr>
        <w:t>, snowshoeing, hockey</w:t>
      </w:r>
      <w:r>
        <w:rPr>
          <w:rFonts w:ascii="Times" w:hAnsi="Times" w:cs="Times"/>
          <w:color w:val="000000"/>
        </w:rPr>
        <w:t>, lacrosse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D.  </w:t>
      </w:r>
      <w:r>
        <w:rPr>
          <w:rFonts w:ascii="Times" w:hAnsi="Times" w:cs="Times"/>
          <w:color w:val="000000"/>
        </w:rPr>
        <w:t>H</w:t>
      </w:r>
      <w:r w:rsidRPr="00042321">
        <w:rPr>
          <w:rFonts w:ascii="Times" w:hAnsi="Times" w:cs="Times"/>
          <w:color w:val="000000"/>
        </w:rPr>
        <w:t>ockey is Canada’s national sport</w:t>
      </w:r>
      <w:r>
        <w:rPr>
          <w:rFonts w:ascii="Times" w:hAnsi="Times" w:cs="Times"/>
          <w:color w:val="000000"/>
        </w:rPr>
        <w:t>.</w:t>
      </w:r>
    </w:p>
    <w:p w:rsidR="00E36644" w:rsidRPr="00E2262E"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color w:val="000000"/>
        </w:rPr>
        <w:t xml:space="preserve">   </w:t>
      </w:r>
      <w:r>
        <w:rPr>
          <w:rFonts w:ascii="Times" w:hAnsi="Times" w:cs="Times"/>
          <w:color w:val="000000"/>
        </w:rPr>
        <w:t xml:space="preserve">        1. Hockey was first played in eastern Canada in 1877.</w:t>
      </w:r>
      <w:r>
        <w:rPr>
          <w:rFonts w:ascii="Times" w:hAnsi="Times" w:cs="Times"/>
          <w:color w:val="000000"/>
        </w:rPr>
        <w:br/>
        <w:t xml:space="preserve">           2. Hockey is played in the winter, in an ice rink</w:t>
      </w:r>
      <w:r>
        <w:rPr>
          <w:rFonts w:ascii="Times" w:hAnsi="Times" w:cs="Times"/>
          <w:color w:val="000000"/>
        </w:rPr>
        <w:br/>
      </w:r>
      <w:proofErr w:type="gramStart"/>
      <w:r>
        <w:rPr>
          <w:rFonts w:ascii="Times" w:hAnsi="Times" w:cs="Times"/>
          <w:color w:val="000000"/>
        </w:rPr>
        <w:t xml:space="preserve">           3</w:t>
      </w:r>
      <w:proofErr w:type="gramEnd"/>
      <w:r>
        <w:rPr>
          <w:rFonts w:ascii="Times" w:hAnsi="Times" w:cs="Times"/>
          <w:color w:val="000000"/>
        </w:rPr>
        <w:t>. Hockey is played for fun and as a profession</w:t>
      </w:r>
      <w:r>
        <w:rPr>
          <w:rFonts w:ascii="Times" w:hAnsi="Times" w:cs="Times"/>
          <w:color w:val="000000"/>
        </w:rPr>
        <w:br/>
      </w:r>
      <w:proofErr w:type="gramStart"/>
      <w:r>
        <w:rPr>
          <w:rFonts w:ascii="Times" w:hAnsi="Times" w:cs="Times"/>
          <w:color w:val="000000"/>
        </w:rPr>
        <w:t xml:space="preserve">           4</w:t>
      </w:r>
      <w:proofErr w:type="gramEnd"/>
      <w:r>
        <w:rPr>
          <w:rFonts w:ascii="Times" w:hAnsi="Times" w:cs="Times"/>
          <w:color w:val="000000"/>
        </w:rPr>
        <w:t>. The NHL is a professional league made up of teams from the US and Canada.</w:t>
      </w:r>
      <w:r>
        <w:rPr>
          <w:rFonts w:ascii="Times" w:hAnsi="Times" w:cs="Times"/>
          <w:color w:val="000000"/>
        </w:rPr>
        <w:br/>
        <w:t xml:space="preserve">           5. Hockey is can be watched on television or at an arena.</w:t>
      </w:r>
      <w:r>
        <w:rPr>
          <w:rFonts w:ascii="Times" w:hAnsi="Times" w:cs="Times"/>
          <w:color w:val="000000"/>
        </w:rPr>
        <w:br/>
        <w:t xml:space="preserve">           6. Women play hockey too!</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 xml:space="preserve">The learners will read a short tutorial on recreational activities then view a video that provides a look at each of the categories defined under this objective. The video will be narrated to reduce cognitive load.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Generative Strategy: </w:t>
      </w:r>
      <w:r>
        <w:rPr>
          <w:rFonts w:ascii="Times" w:hAnsi="Times" w:cs="Times"/>
          <w:bCs/>
          <w:color w:val="000000"/>
        </w:rPr>
        <w:t xml:space="preserve">After reading the tutorial and watching the video students will complete a short drill and practice routine (which will consist of answer multiple choice questions based on the tutorial and video).  Students will be given immediate feedback on their answers. Using knowledge of correct response feedback, we will test their recall of the information presented by both media.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b/>
          <w:bCs/>
          <w:color w:val="000000"/>
        </w:rPr>
        <w:t xml:space="preserve">Pre-test Items: </w:t>
      </w:r>
      <w:r>
        <w:rPr>
          <w:rFonts w:ascii="Times" w:hAnsi="Times" w:cs="Times"/>
          <w:color w:val="000000"/>
        </w:rPr>
        <w:t>List two recreational activities enjoyed by people in British Columbia. List two sports that British Columbians like to participate in on a regular basis.</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Pr>
          <w:rFonts w:ascii="Times" w:hAnsi="Times" w:cs="Times"/>
          <w:b/>
          <w:bCs/>
          <w:color w:val="000000"/>
        </w:rPr>
        <w:t xml:space="preserve"> </w:t>
      </w:r>
      <w:r>
        <w:rPr>
          <w:rFonts w:ascii="Times" w:hAnsi="Times" w:cs="Times"/>
          <w:color w:val="000000"/>
        </w:rPr>
        <w:t xml:space="preserve">Students will compile a list of five things they would like to see and </w:t>
      </w:r>
      <w:r>
        <w:rPr>
          <w:rFonts w:ascii="Times" w:hAnsi="Times" w:cs="Times"/>
          <w:bCs/>
          <w:color w:val="000000"/>
        </w:rPr>
        <w:t>do during their stay in BC. Students would give a</w:t>
      </w:r>
      <w:r w:rsidRPr="00C64405">
        <w:rPr>
          <w:rFonts w:ascii="Times" w:hAnsi="Times" w:cs="Times"/>
          <w:bCs/>
          <w:color w:val="000000"/>
        </w:rPr>
        <w:t xml:space="preserve"> general description explanation or d</w:t>
      </w:r>
      <w:r>
        <w:rPr>
          <w:rFonts w:ascii="Times" w:hAnsi="Times" w:cs="Times"/>
          <w:bCs/>
          <w:color w:val="000000"/>
        </w:rPr>
        <w:t>escription of the ’five</w:t>
      </w:r>
      <w:r w:rsidRPr="00C64405">
        <w:rPr>
          <w:rFonts w:ascii="Times" w:hAnsi="Times" w:cs="Times"/>
          <w:bCs/>
          <w:color w:val="000000"/>
        </w:rPr>
        <w:t xml:space="preserve"> things’ (at least 20 words for each)</w:t>
      </w:r>
      <w:proofErr w:type="gramStart"/>
      <w:r>
        <w:rPr>
          <w:rFonts w:ascii="Times" w:hAnsi="Times" w:cs="Times"/>
          <w:bCs/>
          <w:color w:val="000000"/>
        </w:rPr>
        <w:t>,</w:t>
      </w:r>
      <w:proofErr w:type="gramEnd"/>
      <w:r w:rsidRPr="00C64405">
        <w:rPr>
          <w:rFonts w:ascii="Times" w:hAnsi="Times" w:cs="Times"/>
          <w:bCs/>
          <w:color w:val="000000"/>
        </w:rPr>
        <w:t xml:space="preserve"> </w:t>
      </w:r>
      <w:r>
        <w:rPr>
          <w:rFonts w:ascii="Times" w:hAnsi="Times" w:cs="Times"/>
          <w:bCs/>
          <w:color w:val="000000"/>
        </w:rPr>
        <w:t xml:space="preserve">provide </w:t>
      </w:r>
      <w:r w:rsidRPr="00C64405">
        <w:rPr>
          <w:rFonts w:ascii="Times" w:hAnsi="Times" w:cs="Times"/>
          <w:bCs/>
          <w:color w:val="000000"/>
        </w:rPr>
        <w:t>an image, graphi</w:t>
      </w:r>
      <w:r>
        <w:rPr>
          <w:rFonts w:ascii="Times" w:hAnsi="Times" w:cs="Times"/>
          <w:bCs/>
          <w:color w:val="000000"/>
        </w:rPr>
        <w:t xml:space="preserve">c, or picture for each of the ’five </w:t>
      </w:r>
      <w:r w:rsidRPr="00C64405">
        <w:rPr>
          <w:rFonts w:ascii="Times" w:hAnsi="Times" w:cs="Times"/>
          <w:bCs/>
          <w:color w:val="000000"/>
        </w:rPr>
        <w:t>things’</w:t>
      </w:r>
      <w:r>
        <w:rPr>
          <w:rFonts w:ascii="Times" w:hAnsi="Times" w:cs="Times"/>
          <w:bCs/>
          <w:color w:val="000000"/>
        </w:rPr>
        <w:t xml:space="preserve">, and </w:t>
      </w:r>
      <w:r w:rsidRPr="00C64405">
        <w:rPr>
          <w:rFonts w:ascii="Times" w:hAnsi="Times" w:cs="Times"/>
          <w:bCs/>
          <w:color w:val="000000"/>
        </w:rPr>
        <w:t>a reference for each</w:t>
      </w:r>
      <w:r>
        <w:rPr>
          <w:rFonts w:ascii="Times" w:hAnsi="Times" w:cs="Times"/>
          <w:bCs/>
          <w:color w:val="000000"/>
        </w:rPr>
        <w:t>.</w:t>
      </w:r>
    </w:p>
    <w:p w:rsidR="00E36644" w:rsidRDefault="00E36644" w:rsidP="00E36644">
      <w:pPr>
        <w:rPr>
          <w:rFonts w:ascii="Times" w:hAnsi="Times"/>
        </w:rPr>
      </w:pPr>
    </w:p>
    <w:p w:rsidR="00E36644" w:rsidRPr="00DB49D8" w:rsidRDefault="00E36644" w:rsidP="00E36644">
      <w:pPr>
        <w:rPr>
          <w:rFonts w:ascii="Times" w:hAnsi="Times"/>
          <w:b/>
        </w:rPr>
      </w:pPr>
      <w:r w:rsidRPr="00DB49D8">
        <w:rPr>
          <w:rFonts w:ascii="Times" w:hAnsi="Times"/>
          <w:b/>
        </w:rPr>
        <w:t>Unit Post-Test</w:t>
      </w:r>
    </w:p>
    <w:p w:rsidR="00DB49D8" w:rsidRPr="00DB49D8" w:rsidRDefault="00DB49D8" w:rsidP="006C0BF6">
      <w:pPr>
        <w:spacing w:beforeLines="1" w:after="0"/>
        <w:rPr>
          <w:rFonts w:ascii="Times" w:hAnsi="Times" w:cs="Times New Roman"/>
          <w:szCs w:val="20"/>
        </w:rPr>
      </w:pPr>
      <w:r w:rsidRPr="00DB49D8">
        <w:rPr>
          <w:rFonts w:ascii="Times" w:hAnsi="Times" w:cs="Times New Roman"/>
          <w:color w:val="000000"/>
          <w:szCs w:val="20"/>
        </w:rPr>
        <w:t xml:space="preserve">Compose a paragraph that describes a typical day for you in Canada. Report what the weather is like, describe at least two recreational activities that you participated in and, explain what you eat for breakfast, lunch, supper, and snacks.  </w:t>
      </w:r>
    </w:p>
    <w:p w:rsidR="00DB49D8" w:rsidRPr="00DB49D8" w:rsidRDefault="00DB49D8" w:rsidP="006C0BF6">
      <w:pPr>
        <w:spacing w:beforeLines="1" w:after="0"/>
        <w:rPr>
          <w:rFonts w:ascii="Times" w:hAnsi="Times" w:cs="Times New Roman"/>
          <w:sz w:val="20"/>
          <w:szCs w:val="20"/>
        </w:rPr>
      </w:pPr>
    </w:p>
    <w:p w:rsidR="00E36644" w:rsidRPr="00042321" w:rsidRDefault="00E36644" w:rsidP="00E36644">
      <w:pPr>
        <w:rPr>
          <w:rFonts w:ascii="Times" w:hAnsi="Times"/>
        </w:rPr>
      </w:pPr>
    </w:p>
    <w:p w:rsidR="00E36644" w:rsidRPr="0074712B" w:rsidRDefault="00E36644" w:rsidP="00E36644"/>
    <w:p w:rsidR="00E36644" w:rsidRPr="00042321" w:rsidRDefault="00E36644" w:rsidP="00E36644">
      <w:pPr>
        <w:rPr>
          <w:rFonts w:ascii="Times" w:hAnsi="Times"/>
        </w:rPr>
      </w:pPr>
      <w:r>
        <w:rPr>
          <w:rFonts w:ascii="Times" w:hAnsi="Times"/>
        </w:rPr>
        <w:t xml:space="preserve"> </w:t>
      </w:r>
    </w:p>
    <w:p w:rsidR="00F435AB" w:rsidRPr="00E36644" w:rsidRDefault="00F435AB" w:rsidP="00E36644"/>
    <w:sectPr w:rsidR="00F435AB" w:rsidRPr="00E36644" w:rsidSect="00917AE7">
      <w:pgSz w:w="12240" w:h="15840"/>
      <w:pgMar w:top="1418" w:right="1418" w:bottom="1418" w:left="1418" w:gutter="0"/>
      <w:printerSettings r:id="rId11"/>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A1132"/>
    <w:rsid w:val="001E37E0"/>
    <w:rsid w:val="00302768"/>
    <w:rsid w:val="00393481"/>
    <w:rsid w:val="00444FF5"/>
    <w:rsid w:val="005F2F44"/>
    <w:rsid w:val="006C0BF6"/>
    <w:rsid w:val="007367B8"/>
    <w:rsid w:val="0074712B"/>
    <w:rsid w:val="00947FC8"/>
    <w:rsid w:val="00B42F19"/>
    <w:rsid w:val="00CA1132"/>
    <w:rsid w:val="00DB49D8"/>
    <w:rsid w:val="00DD2F36"/>
    <w:rsid w:val="00E36644"/>
    <w:rsid w:val="00EC6E84"/>
    <w:rsid w:val="00F435AB"/>
  </w:rsids>
  <m:mathPr>
    <m:mathFont m:val="3Dum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64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har">
    <w:name w:val="Header Char"/>
    <w:basedOn w:val="DefaultParagraphFont"/>
    <w:link w:val="Header"/>
    <w:rsid w:val="00CA1132"/>
    <w:rPr>
      <w:sz w:val="24"/>
      <w:szCs w:val="24"/>
    </w:rPr>
  </w:style>
  <w:style w:type="paragraph" w:styleId="Header">
    <w:name w:val="header"/>
    <w:basedOn w:val="Normal"/>
    <w:link w:val="HeaderChar"/>
    <w:rsid w:val="00CA1132"/>
    <w:pPr>
      <w:tabs>
        <w:tab w:val="center" w:pos="4320"/>
        <w:tab w:val="right" w:pos="8640"/>
      </w:tabs>
      <w:spacing w:after="0"/>
    </w:pPr>
  </w:style>
  <w:style w:type="character" w:customStyle="1" w:styleId="FooterChar">
    <w:name w:val="Footer Char"/>
    <w:basedOn w:val="DefaultParagraphFont"/>
    <w:link w:val="Footer"/>
    <w:rsid w:val="00CA1132"/>
    <w:rPr>
      <w:sz w:val="24"/>
      <w:szCs w:val="24"/>
    </w:rPr>
  </w:style>
  <w:style w:type="paragraph" w:styleId="Footer">
    <w:name w:val="footer"/>
    <w:basedOn w:val="Normal"/>
    <w:link w:val="FooterChar"/>
    <w:rsid w:val="00CA1132"/>
    <w:pPr>
      <w:tabs>
        <w:tab w:val="center" w:pos="4320"/>
        <w:tab w:val="right" w:pos="8640"/>
      </w:tabs>
      <w:spacing w:after="0"/>
    </w:pPr>
  </w:style>
  <w:style w:type="character" w:styleId="Strong">
    <w:name w:val="Strong"/>
    <w:basedOn w:val="DefaultParagraphFont"/>
    <w:uiPriority w:val="22"/>
    <w:rsid w:val="00CA1132"/>
    <w:rPr>
      <w:b/>
    </w:rPr>
  </w:style>
  <w:style w:type="character" w:styleId="Hyperlink">
    <w:name w:val="Hyperlink"/>
    <w:basedOn w:val="DefaultParagraphFont"/>
    <w:uiPriority w:val="99"/>
    <w:rsid w:val="00CA1132"/>
    <w:rPr>
      <w:color w:val="0000FF"/>
      <w:u w:val="single"/>
    </w:rPr>
  </w:style>
  <w:style w:type="paragraph" w:styleId="ListParagraph">
    <w:name w:val="List Paragraph"/>
    <w:basedOn w:val="Normal"/>
    <w:rsid w:val="0074712B"/>
    <w:pPr>
      <w:ind w:left="720"/>
      <w:contextualSpacing/>
    </w:pPr>
  </w:style>
  <w:style w:type="paragraph" w:styleId="BalloonText">
    <w:name w:val="Balloon Text"/>
    <w:basedOn w:val="Normal"/>
    <w:link w:val="BalloonTextChar"/>
    <w:uiPriority w:val="99"/>
    <w:semiHidden/>
    <w:unhideWhenUsed/>
    <w:rsid w:val="007367B8"/>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367B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3183114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image" Target="media/image2.gif"/><Relationship Id="rId6" Type="http://schemas.openxmlformats.org/officeDocument/2006/relationships/image" Target="media/image3.gif"/><Relationship Id="rId7" Type="http://schemas.openxmlformats.org/officeDocument/2006/relationships/hyperlink" Target="http://www.hellobc.com/en-CA/AboutBC/ClimateWeather/BritishColumbia.htm" TargetMode="External"/><Relationship Id="rId8" Type="http://schemas.openxmlformats.org/officeDocument/2006/relationships/hyperlink" Target="http://www.victoria-bc-canada-guide.com/victoria-bc-weather.html" TargetMode="External"/><Relationship Id="rId9" Type="http://schemas.openxmlformats.org/officeDocument/2006/relationships/image" Target="media/image4.gif"/><Relationship Id="rId10"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2390</Words>
  <Characters>12909</Characters>
  <Application>Microsoft Word 12.0.0</Application>
  <DocSecurity>0</DocSecurity>
  <Lines>314</Lines>
  <Paragraphs>141</Paragraphs>
  <ScaleCrop>false</ScaleCrop>
  <LinksUpToDate>false</LinksUpToDate>
  <CharactersWithSpaces>16733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2</cp:revision>
  <dcterms:created xsi:type="dcterms:W3CDTF">2011-01-15T20:17:00Z</dcterms:created>
  <dcterms:modified xsi:type="dcterms:W3CDTF">2011-01-15T20:17:00Z</dcterms:modified>
</cp:coreProperties>
</file>